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6"/>
        </w:rPr>
        <w:t>04 նոյեմբերի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6E5207" w:rsidRDefault="006E5207" w:rsidP="006E5207">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af3"/>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521ECD">
        <w:rPr>
          <w:rFonts w:ascii="GHEA Grapalat" w:hAnsi="GHEA Grapalat" w:cs="Times New Roman"/>
          <w:sz w:val="20"/>
          <w:lang w:val="af-ZA"/>
        </w:rPr>
        <w:t>19</w:t>
      </w:r>
      <w:r>
        <w:rPr>
          <w:rFonts w:ascii="GHEA Grapalat" w:hAnsi="GHEA Grapalat" w:cs="Times New Roman"/>
          <w:sz w:val="20"/>
          <w:lang w:val="af-ZA"/>
        </w:rPr>
        <w:t xml:space="preserve"> թվականի </w:t>
      </w:r>
      <w:r w:rsidRPr="00B06D61">
        <w:rPr>
          <w:rFonts w:ascii="GHEA Grapalat" w:hAnsi="GHEA Grapalat" w:cs="Times New Roman"/>
          <w:sz w:val="20"/>
          <w:lang w:val="af-ZA"/>
        </w:rPr>
        <w:t>«</w:t>
      </w:r>
      <w:r w:rsidR="0037239D" w:rsidRPr="00B06D61">
        <w:rPr>
          <w:rFonts w:ascii="GHEA Grapalat" w:hAnsi="GHEA Grapalat" w:cs="Times New Roman"/>
          <w:sz w:val="20"/>
          <w:lang w:val="af-ZA"/>
        </w:rPr>
        <w:t>դեկտ</w:t>
      </w:r>
      <w:r w:rsidR="00521ECD" w:rsidRPr="00B06D61">
        <w:rPr>
          <w:rFonts w:ascii="GHEA Grapalat" w:hAnsi="GHEA Grapalat" w:cs="Times New Roman"/>
          <w:sz w:val="20"/>
          <w:lang w:val="af-ZA"/>
        </w:rPr>
        <w:t>եմբերի</w:t>
      </w:r>
      <w:r w:rsidRPr="00B06D61">
        <w:rPr>
          <w:rFonts w:ascii="GHEA Grapalat" w:hAnsi="GHEA Grapalat" w:cs="Times New Roman"/>
          <w:sz w:val="20"/>
          <w:lang w:val="af-ZA"/>
        </w:rPr>
        <w:t>»  «</w:t>
      </w:r>
      <w:r w:rsidR="001C5AA6">
        <w:rPr>
          <w:rFonts w:ascii="GHEA Grapalat" w:hAnsi="GHEA Grapalat" w:cs="Times New Roman"/>
          <w:sz w:val="20"/>
          <w:lang w:val="af-ZA"/>
        </w:rPr>
        <w:t>1</w:t>
      </w:r>
      <w:r w:rsidR="0037239D" w:rsidRPr="00B06D61">
        <w:rPr>
          <w:rFonts w:ascii="GHEA Grapalat" w:hAnsi="GHEA Grapalat" w:cs="Times New Roman"/>
          <w:sz w:val="20"/>
          <w:lang w:val="af-ZA"/>
        </w:rPr>
        <w:t>2</w:t>
      </w:r>
      <w:r w:rsidR="00521ECD" w:rsidRPr="00B06D61">
        <w:rPr>
          <w:rFonts w:ascii="GHEA Grapalat" w:hAnsi="GHEA Grapalat" w:cs="Times New Roman"/>
          <w:sz w:val="20"/>
          <w:lang w:val="af-ZA"/>
        </w:rPr>
        <w:t xml:space="preserve"> </w:t>
      </w:r>
      <w:r w:rsidRPr="00B06D61">
        <w:rPr>
          <w:rFonts w:ascii="GHEA Grapalat" w:hAnsi="GHEA Grapalat" w:cs="Times New Roman"/>
          <w:sz w:val="20"/>
          <w:lang w:val="af-ZA"/>
        </w:rPr>
        <w:t>» «</w:t>
      </w:r>
      <w:r w:rsidR="00521ECD" w:rsidRPr="00B06D61">
        <w:rPr>
          <w:rFonts w:ascii="GHEA Grapalat" w:hAnsi="GHEA Grapalat" w:cs="Times New Roman"/>
          <w:sz w:val="20"/>
          <w:lang w:val="af-ZA"/>
        </w:rPr>
        <w:t>1</w:t>
      </w:r>
      <w:r w:rsidRPr="00B06D61">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D56A83">
        <w:rPr>
          <w:rFonts w:ascii="GHEA Grapalat" w:hAnsi="GHEA Grapalat" w:cs="Times New Roman"/>
          <w:i w:val="0"/>
          <w:sz w:val="20"/>
          <w:lang w:val="af-ZA"/>
        </w:rPr>
        <w:t>ԱՄԳՀ</w:t>
      </w:r>
      <w:r w:rsidR="00521ECD" w:rsidRPr="0069073C">
        <w:rPr>
          <w:rFonts w:ascii="GHEA Grapalat" w:hAnsi="GHEA Grapalat" w:cs="Times New Roman"/>
          <w:i w:val="0"/>
          <w:sz w:val="20"/>
          <w:lang w:val="af-ZA"/>
        </w:rPr>
        <w:t>ՄԴ-ԳՀ</w:t>
      </w:r>
      <w:r w:rsidRPr="0069073C">
        <w:rPr>
          <w:rFonts w:ascii="GHEA Grapalat" w:hAnsi="GHEA Grapalat" w:cs="Times New Roman"/>
          <w:i w:val="0"/>
          <w:sz w:val="20"/>
          <w:lang w:val="af-ZA"/>
        </w:rPr>
        <w:t>ԱՊՁԲ</w:t>
      </w:r>
      <w:r w:rsidR="00521ECD" w:rsidRPr="0069073C">
        <w:rPr>
          <w:rFonts w:ascii="GHEA Grapalat" w:hAnsi="GHEA Grapalat" w:cs="Times New Roman"/>
          <w:i w:val="0"/>
          <w:sz w:val="20"/>
          <w:lang w:val="af-ZA"/>
        </w:rPr>
        <w:t>-19</w:t>
      </w:r>
      <w:r w:rsidRPr="0069073C">
        <w:rPr>
          <w:rFonts w:ascii="GHEA Grapalat" w:hAnsi="GHEA Grapalat" w:cs="Times New Roman"/>
          <w:i w:val="0"/>
          <w:sz w:val="20"/>
          <w:lang w:val="af-ZA"/>
        </w:rPr>
        <w:t>/</w:t>
      </w:r>
      <w:r w:rsidR="00521ECD" w:rsidRPr="0069073C">
        <w:rPr>
          <w:rFonts w:ascii="GHEA Grapalat" w:hAnsi="GHEA Grapalat" w:cs="Times New Roman"/>
          <w:i w:val="0"/>
          <w:sz w:val="20"/>
          <w:lang w:val="af-ZA"/>
        </w:rPr>
        <w:t>0</w:t>
      </w:r>
      <w:r w:rsidR="001C5AA6">
        <w:rPr>
          <w:rFonts w:ascii="GHEA Grapalat" w:hAnsi="GHEA Grapalat" w:cs="Times New Roman"/>
          <w:i w:val="0"/>
          <w:sz w:val="20"/>
          <w:lang w:val="af-ZA"/>
        </w:rPr>
        <w:t>3</w:t>
      </w:r>
      <w:r>
        <w:rPr>
          <w:rFonts w:ascii="GHEA Grapalat" w:hAnsi="GHEA Grapalat" w:cs="Times New Roman"/>
          <w:sz w:val="20"/>
          <w:u w:val="single"/>
          <w:lang w:val="af-ZA"/>
        </w:rPr>
        <w:t xml:space="preserve">        </w:t>
      </w:r>
    </w:p>
    <w:p w:rsidR="006E5207" w:rsidRDefault="006E5207" w:rsidP="006E5207">
      <w:pPr>
        <w:pStyle w:val="af6"/>
        <w:spacing w:after="0" w:line="240" w:lineRule="auto"/>
        <w:ind w:firstLine="720"/>
        <w:rPr>
          <w:rFonts w:ascii="GHEA Grapalat" w:hAnsi="GHEA Grapalat" w:cs="Times New Roman"/>
          <w:sz w:val="20"/>
          <w:lang w:val="af-ZA"/>
        </w:rPr>
      </w:pPr>
    </w:p>
    <w:p w:rsidR="006E5207" w:rsidRDefault="006E5207" w:rsidP="00D56A83">
      <w:pPr>
        <w:pStyle w:val="af6"/>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ՀՀ Արարատի մարզ,</w:t>
      </w:r>
      <w:r w:rsidR="00D56A83">
        <w:rPr>
          <w:rFonts w:ascii="GHEA Grapalat" w:hAnsi="GHEA Grapalat" w:cs="Times New Roman"/>
          <w:sz w:val="20"/>
          <w:lang w:val="af-ZA"/>
        </w:rPr>
        <w:t xml:space="preserve"> Գետազատի </w:t>
      </w:r>
      <w:r w:rsidR="00521ECD">
        <w:rPr>
          <w:rFonts w:ascii="GHEA Grapalat" w:hAnsi="GHEA Grapalat" w:cs="Times New Roman"/>
          <w:sz w:val="20"/>
          <w:lang w:val="af-ZA"/>
        </w:rPr>
        <w:t xml:space="preserve"> միջնակարգ դպրոց ՊՈԱԿ-ը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ՀՀ Արարատի մարզ </w:t>
      </w:r>
      <w:r w:rsidR="00D56A83">
        <w:rPr>
          <w:rFonts w:ascii="GHEA Grapalat" w:hAnsi="GHEA Grapalat" w:cs="Times New Roman"/>
          <w:sz w:val="20"/>
          <w:lang w:val="af-ZA"/>
        </w:rPr>
        <w:t xml:space="preserve">Գետազատ </w:t>
      </w:r>
      <w:r w:rsidR="00521ECD">
        <w:rPr>
          <w:rFonts w:ascii="GHEA Grapalat" w:hAnsi="GHEA Grapalat" w:cs="Times New Roman"/>
          <w:sz w:val="20"/>
          <w:lang w:val="af-ZA"/>
        </w:rPr>
        <w:t xml:space="preserve"> համայնք </w:t>
      </w:r>
      <w:r>
        <w:rPr>
          <w:rFonts w:ascii="GHEA Grapalat" w:hAnsi="GHEA Grapalat" w:cs="Times New Roman"/>
          <w:sz w:val="20"/>
          <w:lang w:val="af-ZA"/>
        </w:rPr>
        <w:t xml:space="preserve"> </w:t>
      </w:r>
      <w:r w:rsidR="00D56A83">
        <w:rPr>
          <w:rFonts w:ascii="GHEA Grapalat" w:hAnsi="GHEA Grapalat" w:cs="Times New Roman"/>
          <w:sz w:val="20"/>
          <w:lang w:val="af-ZA"/>
        </w:rPr>
        <w:t xml:space="preserve">Բաղրամյան 1/1 </w:t>
      </w:r>
      <w:r w:rsidR="00521ECD">
        <w:rPr>
          <w:rFonts w:ascii="GHEA Grapalat" w:hAnsi="GHEA Grapalat" w:cs="Times New Roman"/>
          <w:sz w:val="20"/>
          <w:lang w:val="af-ZA"/>
        </w:rPr>
        <w:t xml:space="preserve"> </w:t>
      </w:r>
      <w:r>
        <w:rPr>
          <w:rFonts w:ascii="GHEA Grapalat" w:hAnsi="GHEA Grapalat" w:cs="Times New Roman"/>
          <w:sz w:val="20"/>
          <w:lang w:val="af-ZA"/>
        </w:rPr>
        <w:t>հասցեում,</w:t>
      </w:r>
      <w:r w:rsidR="00D56A83">
        <w:rPr>
          <w:rFonts w:ascii="GHEA Grapalat" w:hAnsi="GHEA Grapalat" w:cs="Times New Roman"/>
          <w:sz w:val="20"/>
          <w:lang w:val="af-ZA"/>
        </w:rPr>
        <w:t xml:space="preserve"> </w:t>
      </w:r>
      <w:r>
        <w:rPr>
          <w:rFonts w:ascii="GHEA Grapalat" w:hAnsi="GHEA Grapalat" w:cs="Times New Roman"/>
          <w:sz w:val="20"/>
          <w:lang w:val="af-ZA"/>
        </w:rPr>
        <w:t xml:space="preserve">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af6"/>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521ECD">
        <w:rPr>
          <w:rFonts w:ascii="GHEA Grapalat" w:hAnsi="GHEA Grapalat" w:cs="Times New Roman"/>
          <w:sz w:val="20"/>
          <w:lang w:val="af-ZA"/>
        </w:rPr>
        <w:t>1</w:t>
      </w:r>
      <w:r w:rsidR="002811E6">
        <w:rPr>
          <w:rFonts w:ascii="GHEA Grapalat" w:hAnsi="GHEA Grapalat" w:cs="Times New Roman"/>
          <w:sz w:val="20"/>
          <w:lang w:val="af-ZA"/>
        </w:rPr>
        <w:t>4</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w:t>
      </w:r>
      <w:r w:rsidR="00521ECD">
        <w:rPr>
          <w:rFonts w:ascii="GHEA Grapalat" w:hAnsi="GHEA Grapalat" w:cs="Times New Roman"/>
          <w:sz w:val="20"/>
          <w:lang w:val="af-ZA"/>
        </w:rPr>
        <w:t xml:space="preserve">ՀՀ Արարատի մարզ </w:t>
      </w:r>
      <w:r w:rsidR="00D56A83">
        <w:rPr>
          <w:rFonts w:ascii="GHEA Grapalat" w:hAnsi="GHEA Grapalat" w:cs="Times New Roman"/>
          <w:sz w:val="20"/>
          <w:lang w:val="af-ZA"/>
        </w:rPr>
        <w:t xml:space="preserve">Գետազատ </w:t>
      </w:r>
      <w:r w:rsidR="00521ECD">
        <w:rPr>
          <w:rFonts w:ascii="GHEA Grapalat" w:hAnsi="GHEA Grapalat" w:cs="Times New Roman"/>
          <w:sz w:val="20"/>
          <w:lang w:val="af-ZA"/>
        </w:rPr>
        <w:t xml:space="preserve"> համայնք, </w:t>
      </w:r>
      <w:r w:rsidR="00D56A83">
        <w:rPr>
          <w:rFonts w:ascii="GHEA Grapalat" w:hAnsi="GHEA Grapalat" w:cs="Times New Roman"/>
          <w:sz w:val="20"/>
          <w:lang w:val="af-ZA"/>
        </w:rPr>
        <w:t xml:space="preserve">Գետազատի </w:t>
      </w:r>
      <w:r w:rsidR="00521ECD">
        <w:rPr>
          <w:rFonts w:ascii="GHEA Grapalat" w:hAnsi="GHEA Grapalat" w:cs="Times New Roman"/>
          <w:sz w:val="20"/>
          <w:lang w:val="af-ZA"/>
        </w:rPr>
        <w:t xml:space="preserve">միջնակարգ դպրոց ՊՈԱԿ </w:t>
      </w:r>
      <w:r w:rsidR="00D56A83">
        <w:rPr>
          <w:rFonts w:ascii="GHEA Grapalat" w:hAnsi="GHEA Grapalat" w:cs="Times New Roman"/>
          <w:sz w:val="20"/>
          <w:lang w:val="af-ZA"/>
        </w:rPr>
        <w:t xml:space="preserve">Բաղրամյան 1/1 </w:t>
      </w:r>
      <w:r w:rsidR="00B001A1">
        <w:rPr>
          <w:rFonts w:ascii="GHEA Grapalat" w:hAnsi="GHEA Grapalat" w:cs="Times New Roman"/>
          <w:sz w:val="20"/>
          <w:lang w:val="af-ZA"/>
        </w:rPr>
        <w:t xml:space="preserve"> </w:t>
      </w:r>
      <w:r>
        <w:rPr>
          <w:rFonts w:ascii="GHEA Grapalat" w:hAnsi="GHEA Grapalat" w:cs="Times New Roman"/>
          <w:sz w:val="20"/>
          <w:lang w:val="af-ZA"/>
        </w:rPr>
        <w:t>հասցեով,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1</w:t>
      </w:r>
      <w:r w:rsidR="002811E6">
        <w:rPr>
          <w:rFonts w:ascii="GHEA Grapalat" w:hAnsi="GHEA Grapalat" w:cs="Times New Roman"/>
          <w:sz w:val="20"/>
          <w:u w:val="single"/>
          <w:lang w:val="af-ZA"/>
        </w:rPr>
        <w:t>4</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Հայտերի բացումը տեղի կունենա </w:t>
      </w:r>
      <w:r w:rsidR="00D56A83">
        <w:rPr>
          <w:rFonts w:ascii="GHEA Grapalat" w:hAnsi="GHEA Grapalat" w:cs="Times New Roman"/>
          <w:sz w:val="20"/>
          <w:lang w:val="af-ZA"/>
        </w:rPr>
        <w:t>ՀՀ Արարատի մարզ Գետազատ  համայնք, Գետազատի միջնակարգ դպրոց ՊՈԱԿ Բաղրամյան 1/1</w:t>
      </w:r>
      <w:r w:rsidR="00B001A1">
        <w:rPr>
          <w:rFonts w:ascii="GHEA Grapalat" w:hAnsi="GHEA Grapalat" w:cs="Times New Roman"/>
          <w:sz w:val="20"/>
          <w:lang w:val="af-ZA"/>
        </w:rPr>
        <w:t xml:space="preserve"> </w:t>
      </w:r>
      <w:r>
        <w:rPr>
          <w:rFonts w:ascii="GHEA Grapalat" w:hAnsi="GHEA Grapalat" w:cs="Times New Roman"/>
          <w:sz w:val="20"/>
          <w:lang w:val="af-ZA"/>
        </w:rPr>
        <w:t xml:space="preserve">հասցեում,  « </w:t>
      </w:r>
      <w:r w:rsidR="00521ECD">
        <w:rPr>
          <w:rFonts w:ascii="GHEA Grapalat" w:hAnsi="GHEA Grapalat" w:cs="Times New Roman"/>
          <w:sz w:val="20"/>
          <w:lang w:val="af-ZA"/>
        </w:rPr>
        <w:t>2019թ » «դեկտեմբերի» «</w:t>
      </w:r>
      <w:r w:rsidR="001C5AA6">
        <w:rPr>
          <w:rFonts w:ascii="GHEA Grapalat" w:hAnsi="GHEA Grapalat" w:cs="Times New Roman"/>
          <w:sz w:val="20"/>
          <w:lang w:val="af-ZA"/>
        </w:rPr>
        <w:t>1</w:t>
      </w:r>
      <w:r w:rsidR="0037239D">
        <w:rPr>
          <w:rFonts w:ascii="GHEA Grapalat" w:hAnsi="GHEA Grapalat" w:cs="Times New Roman"/>
          <w:sz w:val="20"/>
          <w:lang w:val="af-ZA"/>
        </w:rPr>
        <w:t>9</w:t>
      </w:r>
      <w:r>
        <w:rPr>
          <w:rFonts w:ascii="GHEA Grapalat" w:hAnsi="GHEA Grapalat" w:cs="Times New Roman"/>
          <w:sz w:val="20"/>
          <w:lang w:val="af-ZA"/>
        </w:rPr>
        <w:t>» -ին ժամը</w:t>
      </w:r>
      <w:r w:rsidR="00521ECD">
        <w:rPr>
          <w:rFonts w:ascii="GHEA Grapalat" w:hAnsi="GHEA Grapalat" w:cs="Times New Roman"/>
          <w:sz w:val="20"/>
          <w:lang w:val="af-ZA"/>
        </w:rPr>
        <w:t xml:space="preserve"> 1</w:t>
      </w:r>
      <w:r w:rsidR="002811E6">
        <w:rPr>
          <w:rFonts w:ascii="GHEA Grapalat" w:hAnsi="GHEA Grapalat" w:cs="Times New Roman"/>
          <w:sz w:val="20"/>
          <w:lang w:val="af-ZA"/>
        </w:rPr>
        <w:t>4</w:t>
      </w:r>
      <w:r w:rsidR="00521ECD">
        <w:rPr>
          <w:rFonts w:ascii="GHEA Grapalat" w:hAnsi="GHEA Grapalat" w:cs="Times New Roman"/>
          <w:sz w:val="20"/>
          <w:lang w:val="af-ZA"/>
        </w:rPr>
        <w:t>;00</w:t>
      </w:r>
      <w:r>
        <w:rPr>
          <w:rFonts w:ascii="GHEA Grapalat" w:hAnsi="GHEA Grapalat" w:cs="Times New Roman"/>
          <w:sz w:val="20"/>
          <w:lang w:val="af-ZA"/>
        </w:rPr>
        <w:t xml:space="preserve">_-ին։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Pr>
          <w:rFonts w:ascii="GHEA Grapalat" w:hAnsi="GHEA Grapalat" w:cs="Times New Roman"/>
          <w:sz w:val="20"/>
          <w:u w:val="single"/>
          <w:lang w:val="af-ZA"/>
        </w:rPr>
        <w:t>Հ.Հովհաննիսյան</w:t>
      </w:r>
      <w:r>
        <w:rPr>
          <w:rFonts w:ascii="GHEA Grapalat" w:hAnsi="GHEA Grapalat" w:cs="Times New Roman"/>
          <w:sz w:val="20"/>
          <w:lang w:val="af-ZA"/>
        </w:rPr>
        <w:t>-ին</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Default="00521ECD" w:rsidP="00521ECD">
      <w:pPr>
        <w:pStyle w:val="af6"/>
        <w:spacing w:after="0" w:line="240" w:lineRule="auto"/>
        <w:rPr>
          <w:rFonts w:ascii="GHEA Grapalat" w:hAnsi="GHEA Grapalat"/>
          <w:sz w:val="20"/>
          <w:szCs w:val="20"/>
          <w:u w:val="single"/>
          <w:lang w:val="af-ZA"/>
        </w:rPr>
      </w:pPr>
      <w:r>
        <w:rPr>
          <w:rFonts w:ascii="GHEA Grapalat" w:hAnsi="GHEA Grapalat"/>
          <w:sz w:val="20"/>
          <w:szCs w:val="20"/>
          <w:lang w:val="af-ZA"/>
        </w:rPr>
        <w:t xml:space="preserve">                                                    </w:t>
      </w:r>
      <w:r w:rsidRPr="00521ECD">
        <w:rPr>
          <w:rFonts w:ascii="GHEA Grapalat" w:hAnsi="GHEA Grapalat"/>
          <w:sz w:val="20"/>
          <w:szCs w:val="20"/>
          <w:lang w:val="af-ZA"/>
        </w:rPr>
        <w:t xml:space="preserve">Հեռախոս </w:t>
      </w:r>
      <w:r w:rsidRPr="00521ECD">
        <w:rPr>
          <w:rFonts w:ascii="GHEA Grapalat" w:hAnsi="GHEA Grapalat"/>
          <w:sz w:val="20"/>
          <w:szCs w:val="20"/>
          <w:u w:val="single"/>
          <w:lang w:val="af-ZA"/>
        </w:rPr>
        <w:t xml:space="preserve">093 </w:t>
      </w:r>
      <w:r>
        <w:rPr>
          <w:rFonts w:ascii="GHEA Grapalat" w:hAnsi="GHEA Grapalat"/>
          <w:sz w:val="20"/>
          <w:szCs w:val="20"/>
          <w:u w:val="single"/>
          <w:lang w:val="af-ZA"/>
        </w:rPr>
        <w:t>58-31-37</w:t>
      </w:r>
    </w:p>
    <w:p w:rsidR="00521ECD" w:rsidRPr="00D56A83" w:rsidRDefault="00521ECD" w:rsidP="00521ECD">
      <w:pPr>
        <w:pStyle w:val="af6"/>
        <w:spacing w:after="0" w:line="240" w:lineRule="auto"/>
        <w:jc w:val="center"/>
        <w:rPr>
          <w:rFonts w:ascii="GHEA Grapalat" w:hAnsi="GHEA Grapalat"/>
          <w:sz w:val="20"/>
          <w:szCs w:val="20"/>
          <w:lang w:val="af-ZA"/>
        </w:rPr>
      </w:pPr>
      <w:r w:rsidRPr="00D56A83">
        <w:rPr>
          <w:rFonts w:ascii="GHEA Grapalat" w:hAnsi="GHEA Grapalat"/>
          <w:sz w:val="20"/>
          <w:szCs w:val="20"/>
          <w:lang w:val="af-ZA"/>
        </w:rPr>
        <w:t xml:space="preserve">Էլ. փոստ </w:t>
      </w:r>
      <w:r w:rsidRPr="00D56A83">
        <w:rPr>
          <w:rFonts w:ascii="GHEA Grapalat" w:hAnsi="GHEA Grapalat"/>
          <w:sz w:val="20"/>
          <w:szCs w:val="20"/>
          <w:lang w:val="hy-AM"/>
        </w:rPr>
        <w:t xml:space="preserve"> </w:t>
      </w:r>
      <w:r w:rsidR="00D56A83" w:rsidRPr="00D56A83">
        <w:rPr>
          <w:rFonts w:ascii="GHEA Grapalat" w:hAnsi="GHEA Grapalat"/>
          <w:color w:val="000000"/>
          <w:sz w:val="20"/>
          <w:szCs w:val="20"/>
          <w:shd w:val="clear" w:color="auto" w:fill="F6F6F6"/>
          <w:lang w:val="hy-AM"/>
        </w:rPr>
        <w:t>getazat</w:t>
      </w:r>
      <w:r w:rsidR="00D56A83" w:rsidRPr="00D56A83">
        <w:rPr>
          <w:rFonts w:ascii="GHEA Grapalat" w:hAnsi="GHEA Grapalat"/>
          <w:color w:val="000000"/>
          <w:sz w:val="20"/>
          <w:szCs w:val="20"/>
          <w:shd w:val="clear" w:color="auto" w:fill="F6F6F6"/>
          <w:lang w:val="af-ZA"/>
        </w:rPr>
        <w:t>@schools.am</w:t>
      </w:r>
    </w:p>
    <w:p w:rsidR="00521ECD" w:rsidRPr="00D56A83" w:rsidRDefault="00521ECD" w:rsidP="00521ECD">
      <w:pPr>
        <w:jc w:val="center"/>
        <w:rPr>
          <w:rFonts w:ascii="GHEA Grapalat" w:hAnsi="GHEA Grapalat" w:cs="Times Armenian"/>
          <w:sz w:val="20"/>
          <w:szCs w:val="20"/>
          <w:lang w:val="af-ZA"/>
        </w:rPr>
      </w:pPr>
      <w:r w:rsidRPr="00D56A83">
        <w:rPr>
          <w:rFonts w:ascii="GHEA Grapalat" w:hAnsi="GHEA Grapalat" w:cs="Times Armenian"/>
          <w:sz w:val="20"/>
          <w:szCs w:val="20"/>
          <w:lang w:val="af-ZA"/>
        </w:rPr>
        <w:t xml:space="preserve">Պատվիրատու   </w:t>
      </w:r>
      <w:r w:rsidRPr="00D56A83">
        <w:rPr>
          <w:rFonts w:ascii="GHEA Grapalat" w:hAnsi="GHEA Grapalat"/>
          <w:sz w:val="20"/>
          <w:szCs w:val="20"/>
          <w:lang w:val="af-ZA"/>
        </w:rPr>
        <w:t xml:space="preserve"> </w:t>
      </w:r>
      <w:r w:rsidR="00D56A83" w:rsidRPr="00D56A83">
        <w:rPr>
          <w:rFonts w:ascii="GHEA Grapalat" w:hAnsi="GHEA Grapalat" w:cs="Sylfaen"/>
          <w:bCs/>
          <w:sz w:val="20"/>
          <w:szCs w:val="20"/>
          <w:lang w:val="af-ZA" w:eastAsia="ru-RU"/>
        </w:rPr>
        <w:t>&lt;&lt;</w:t>
      </w:r>
      <w:r w:rsidR="00D56A83" w:rsidRPr="00D56A83">
        <w:rPr>
          <w:rFonts w:ascii="GHEA Grapalat" w:hAnsi="GHEA Grapalat" w:cs="Sylfaen"/>
          <w:bCs/>
          <w:sz w:val="20"/>
          <w:szCs w:val="20"/>
          <w:lang w:eastAsia="ru-RU"/>
        </w:rPr>
        <w:t>ՀՀ</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cs="Sylfaen"/>
          <w:bCs/>
          <w:sz w:val="20"/>
          <w:szCs w:val="20"/>
          <w:lang w:eastAsia="ru-RU"/>
        </w:rPr>
        <w:t>Արարատի</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cs="Sylfaen"/>
          <w:bCs/>
          <w:sz w:val="20"/>
          <w:szCs w:val="20"/>
          <w:lang w:eastAsia="ru-RU"/>
        </w:rPr>
        <w:t>մարզի</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sz w:val="20"/>
          <w:szCs w:val="20"/>
        </w:rPr>
        <w:t>Գետազատ</w:t>
      </w:r>
      <w:r w:rsidR="00D56A83" w:rsidRPr="00D56A83">
        <w:rPr>
          <w:rFonts w:ascii="GHEA Grapalat" w:hAnsi="GHEA Grapalat"/>
          <w:sz w:val="20"/>
          <w:szCs w:val="20"/>
          <w:lang w:val="ru-RU"/>
        </w:rPr>
        <w:t>ի</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cs="Sylfaen"/>
          <w:bCs/>
          <w:sz w:val="20"/>
          <w:szCs w:val="20"/>
          <w:lang w:eastAsia="ru-RU"/>
        </w:rPr>
        <w:t>միջնակարգ</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cs="Sylfaen"/>
          <w:bCs/>
          <w:sz w:val="20"/>
          <w:szCs w:val="20"/>
          <w:lang w:eastAsia="ru-RU"/>
        </w:rPr>
        <w:t>դպրոց</w:t>
      </w:r>
      <w:r w:rsidR="00D56A83" w:rsidRPr="00D56A83">
        <w:rPr>
          <w:rFonts w:ascii="GHEA Grapalat" w:hAnsi="GHEA Grapalat" w:cs="Sylfaen"/>
          <w:bCs/>
          <w:sz w:val="20"/>
          <w:szCs w:val="20"/>
          <w:lang w:val="af-ZA" w:eastAsia="ru-RU"/>
        </w:rPr>
        <w:t xml:space="preserve">&gt;&gt; </w:t>
      </w:r>
      <w:r w:rsidR="00D56A83" w:rsidRPr="00D56A83">
        <w:rPr>
          <w:rFonts w:ascii="GHEA Grapalat" w:hAnsi="GHEA Grapalat" w:cs="Sylfaen"/>
          <w:bCs/>
          <w:sz w:val="20"/>
          <w:szCs w:val="20"/>
          <w:lang w:eastAsia="ru-RU"/>
        </w:rPr>
        <w:t>Պ</w:t>
      </w:r>
      <w:r w:rsidR="00D56A83" w:rsidRPr="00D56A83">
        <w:rPr>
          <w:rFonts w:ascii="GHEA Grapalat" w:hAnsi="GHEA Grapalat" w:cs="Sylfaen"/>
          <w:bCs/>
          <w:sz w:val="20"/>
          <w:szCs w:val="20"/>
          <w:lang w:val="ru-RU" w:eastAsia="ru-RU"/>
        </w:rPr>
        <w:t>ՈԱԿ</w:t>
      </w:r>
      <w:r w:rsidR="00D56A83" w:rsidRPr="00D56A83">
        <w:rPr>
          <w:rFonts w:ascii="GHEA Grapalat" w:hAnsi="GHEA Grapalat"/>
          <w:i/>
          <w:sz w:val="20"/>
          <w:szCs w:val="20"/>
          <w:lang w:val="af-ZA"/>
        </w:rPr>
        <w:t xml:space="preserve"> </w:t>
      </w:r>
    </w:p>
    <w:p w:rsidR="006E5207" w:rsidRPr="00521ECD" w:rsidRDefault="006E5207" w:rsidP="00521ECD">
      <w:pPr>
        <w:pStyle w:val="af6"/>
        <w:spacing w:after="0" w:line="240" w:lineRule="auto"/>
        <w:ind w:firstLine="720"/>
        <w:jc w:val="center"/>
        <w:rPr>
          <w:rFonts w:ascii="GHEA Grapalat" w:hAnsi="GHEA Grapalat" w:cs="Sylfaen"/>
          <w:b/>
          <w:lang w:val="af-ZA"/>
        </w:rPr>
      </w:pPr>
    </w:p>
    <w:p w:rsidR="006E5207" w:rsidRDefault="006E5207" w:rsidP="006B258B">
      <w:pPr>
        <w:pStyle w:val="af3"/>
        <w:ind w:right="-7"/>
        <w:rPr>
          <w:rFonts w:ascii="GHEA Grapalat" w:hAnsi="GHEA Grapalat" w:cs="Sylfaen"/>
          <w:i/>
          <w:sz w:val="22"/>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lastRenderedPageBreak/>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FA1819" w:rsidRDefault="006B258B" w:rsidP="006B258B">
      <w:pPr>
        <w:ind w:left="938" w:right="783"/>
        <w:jc w:val="center"/>
        <w:rPr>
          <w:rFonts w:ascii="GHEA Grapalat" w:hAnsi="GHEA Grapalat"/>
          <w:sz w:val="20"/>
          <w:szCs w:val="20"/>
        </w:rPr>
      </w:pPr>
      <w:r w:rsidRPr="006B258B">
        <w:rPr>
          <w:rFonts w:ascii="GHEA Grapalat" w:hAnsi="GHEA Grapalat"/>
          <w:sz w:val="20"/>
          <w:szCs w:val="20"/>
          <w:lang w:val="en-AU"/>
        </w:rPr>
        <w:t xml:space="preserve">This text of the notice is approved by decision of the Price Quotation Commission </w:t>
      </w:r>
      <w:r w:rsidRPr="006B258B">
        <w:rPr>
          <w:rFonts w:ascii="GHEA Grapalat" w:hAnsi="GHEA Grapalat"/>
          <w:i/>
          <w:sz w:val="20"/>
          <w:szCs w:val="20"/>
          <w:lang w:val="en-AU"/>
        </w:rPr>
        <w:t>N</w:t>
      </w:r>
      <w:r w:rsidRPr="006B258B">
        <w:rPr>
          <w:rFonts w:ascii="GHEA Grapalat" w:hAnsi="GHEA Grapalat"/>
          <w:sz w:val="20"/>
          <w:szCs w:val="20"/>
          <w:lang w:val="en-AU"/>
        </w:rPr>
        <w:t xml:space="preserve"> </w:t>
      </w:r>
      <w:proofErr w:type="gramStart"/>
      <w:r w:rsidRPr="006B258B">
        <w:rPr>
          <w:rFonts w:ascii="GHEA Grapalat" w:hAnsi="GHEA Grapalat"/>
          <w:sz w:val="20"/>
          <w:szCs w:val="20"/>
        </w:rPr>
        <w:t>1</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w:t>
      </w:r>
    </w:p>
    <w:p w:rsidR="006B258B" w:rsidRPr="006B258B" w:rsidRDefault="001C5AA6" w:rsidP="006B258B">
      <w:pPr>
        <w:ind w:left="938" w:right="783"/>
        <w:jc w:val="center"/>
        <w:rPr>
          <w:rFonts w:ascii="GHEA Grapalat" w:hAnsi="GHEA Grapalat"/>
          <w:sz w:val="20"/>
          <w:szCs w:val="20"/>
          <w:lang w:val="en-AU"/>
        </w:rPr>
      </w:pPr>
      <w:r>
        <w:rPr>
          <w:rFonts w:ascii="GHEA Grapalat" w:hAnsi="GHEA Grapalat"/>
          <w:sz w:val="20"/>
          <w:szCs w:val="20"/>
        </w:rPr>
        <w:t>1</w:t>
      </w:r>
      <w:r w:rsidR="00D56A83" w:rsidRPr="002811E6">
        <w:rPr>
          <w:rFonts w:ascii="GHEA Grapalat" w:hAnsi="GHEA Grapalat"/>
          <w:sz w:val="20"/>
          <w:szCs w:val="20"/>
        </w:rPr>
        <w:t>2</w:t>
      </w:r>
      <w:r w:rsidR="0037239D" w:rsidRPr="002811E6">
        <w:rPr>
          <w:rFonts w:ascii="GHEA Grapalat" w:hAnsi="GHEA Grapalat"/>
          <w:sz w:val="20"/>
          <w:szCs w:val="20"/>
        </w:rPr>
        <w:t xml:space="preserve"> </w:t>
      </w:r>
      <w:proofErr w:type="gramStart"/>
      <w:r w:rsidR="0037239D" w:rsidRPr="002811E6">
        <w:rPr>
          <w:rFonts w:ascii="GHEA Grapalat" w:hAnsi="GHEA Grapalat"/>
          <w:sz w:val="20"/>
          <w:szCs w:val="20"/>
        </w:rPr>
        <w:t>dekt</w:t>
      </w:r>
      <w:r w:rsidR="006B258B" w:rsidRPr="002811E6">
        <w:rPr>
          <w:rFonts w:ascii="GHEA Grapalat" w:hAnsi="GHEA Grapalat"/>
          <w:sz w:val="20"/>
          <w:szCs w:val="20"/>
        </w:rPr>
        <w:t xml:space="preserve">ember </w:t>
      </w:r>
      <w:r w:rsidR="006B258B" w:rsidRPr="002811E6">
        <w:rPr>
          <w:rFonts w:ascii="GHEA Grapalat" w:hAnsi="GHEA Grapalat"/>
          <w:sz w:val="20"/>
          <w:szCs w:val="20"/>
          <w:lang w:val="en-AU"/>
        </w:rPr>
        <w:t xml:space="preserve"> of</w:t>
      </w:r>
      <w:proofErr w:type="gramEnd"/>
      <w:r w:rsidR="006B258B" w:rsidRPr="002811E6">
        <w:rPr>
          <w:rFonts w:ascii="GHEA Grapalat" w:hAnsi="GHEA Grapalat"/>
          <w:sz w:val="20"/>
          <w:szCs w:val="20"/>
          <w:lang w:val="en-AU"/>
        </w:rPr>
        <w:t xml:space="preserve"> 201</w:t>
      </w:r>
      <w:r w:rsidR="006B258B" w:rsidRPr="002811E6">
        <w:rPr>
          <w:rFonts w:ascii="GHEA Grapalat" w:hAnsi="GHEA Grapalat"/>
          <w:sz w:val="20"/>
          <w:szCs w:val="20"/>
        </w:rPr>
        <w:t>9</w:t>
      </w:r>
      <w:r w:rsidR="006B258B" w:rsidRPr="00D45C73">
        <w:rPr>
          <w:rFonts w:ascii="GHEA Grapalat" w:hAnsi="GHEA Grapalat"/>
          <w:sz w:val="20"/>
          <w:szCs w:val="20"/>
        </w:rPr>
        <w:t xml:space="preserve"> </w:t>
      </w:r>
      <w:r w:rsidR="006B258B"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6B258B"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00D56A83">
        <w:rPr>
          <w:rFonts w:ascii="GHEA Grapalat" w:hAnsi="GHEA Grapalat"/>
          <w:sz w:val="20"/>
          <w:szCs w:val="20"/>
        </w:rPr>
        <w:t>AMG</w:t>
      </w:r>
      <w:r w:rsidRPr="006B258B">
        <w:rPr>
          <w:rFonts w:ascii="GHEA Grapalat" w:hAnsi="GHEA Grapalat"/>
          <w:sz w:val="20"/>
          <w:szCs w:val="20"/>
          <w:lang w:val="hy-AM"/>
        </w:rPr>
        <w:t>H</w:t>
      </w:r>
      <w:r w:rsidRPr="006B258B">
        <w:rPr>
          <w:rFonts w:ascii="GHEA Grapalat" w:hAnsi="GHEA Grapalat"/>
          <w:sz w:val="20"/>
          <w:szCs w:val="20"/>
        </w:rPr>
        <w:t>MD-</w:t>
      </w:r>
      <w:r w:rsidRPr="006B258B">
        <w:rPr>
          <w:rFonts w:ascii="GHEA Grapalat" w:hAnsi="GHEA Grapalat"/>
          <w:sz w:val="20"/>
          <w:szCs w:val="20"/>
          <w:lang w:val="en-AU"/>
        </w:rPr>
        <w:t>GHAPDZB</w:t>
      </w:r>
      <w:r w:rsidRPr="006B258B">
        <w:rPr>
          <w:rFonts w:ascii="GHEA Grapalat" w:hAnsi="GHEA Grapalat"/>
          <w:sz w:val="20"/>
          <w:szCs w:val="20"/>
        </w:rPr>
        <w:t>-19/</w:t>
      </w:r>
      <w:r w:rsidRPr="00D45C73">
        <w:rPr>
          <w:rFonts w:ascii="GHEA Grapalat" w:hAnsi="GHEA Grapalat"/>
          <w:sz w:val="20"/>
          <w:szCs w:val="20"/>
        </w:rPr>
        <w:t>02</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The </w:t>
      </w:r>
      <w:r w:rsidR="00D56A83">
        <w:rPr>
          <w:rFonts w:ascii="GHEA Grapalat" w:hAnsi="GHEA Grapalat"/>
          <w:sz w:val="20"/>
          <w:szCs w:val="20"/>
          <w:lang w:val="en-AU"/>
        </w:rPr>
        <w:t xml:space="preserve">Client:  Getazat "Secondary School </w:t>
      </w:r>
      <w:r w:rsidRPr="006B258B">
        <w:rPr>
          <w:rFonts w:ascii="GHEA Grapalat" w:hAnsi="GHEA Grapalat"/>
          <w:sz w:val="20"/>
          <w:szCs w:val="20"/>
          <w:lang w:val="en-AU"/>
        </w:rPr>
        <w:t>"</w:t>
      </w:r>
      <w:r w:rsidR="00D56A83" w:rsidRPr="00D56A83">
        <w:rPr>
          <w:rFonts w:ascii="GHEA Grapalat" w:hAnsi="GHEA Grapalat"/>
          <w:sz w:val="20"/>
          <w:szCs w:val="20"/>
          <w:lang w:val="en-AU"/>
        </w:rPr>
        <w:t xml:space="preserve"> </w:t>
      </w:r>
      <w:proofErr w:type="gramStart"/>
      <w:r w:rsidR="00D56A83" w:rsidRPr="006B258B">
        <w:rPr>
          <w:rFonts w:ascii="GHEA Grapalat" w:hAnsi="GHEA Grapalat"/>
          <w:sz w:val="20"/>
          <w:szCs w:val="20"/>
          <w:lang w:val="en-AU"/>
        </w:rPr>
        <w:t>SNCO</w:t>
      </w:r>
      <w:r w:rsidR="00D56A83">
        <w:rPr>
          <w:rFonts w:ascii="GHEA Grapalat" w:hAnsi="GHEA Grapalat"/>
          <w:sz w:val="20"/>
          <w:szCs w:val="20"/>
          <w:lang w:val="en-AU"/>
        </w:rPr>
        <w:t xml:space="preserve"> </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Ararat Marz</w:t>
      </w:r>
      <w:r w:rsidR="00D56A83">
        <w:rPr>
          <w:rFonts w:ascii="GHEA Grapalat" w:hAnsi="GHEA Grapalat"/>
          <w:sz w:val="20"/>
          <w:szCs w:val="20"/>
          <w:lang w:val="en-AU"/>
        </w:rPr>
        <w:t xml:space="preserve"> RA</w:t>
      </w:r>
      <w:r w:rsidRPr="006B258B">
        <w:rPr>
          <w:rFonts w:ascii="GHEA Grapalat" w:hAnsi="GHEA Grapalat"/>
          <w:sz w:val="20"/>
          <w:szCs w:val="20"/>
          <w:lang w:val="en-AU"/>
        </w:rPr>
        <w:t xml:space="preserve">, , which is located at </w:t>
      </w:r>
      <w:r w:rsidR="00D56A83">
        <w:rPr>
          <w:rFonts w:ascii="GHEA Grapalat" w:hAnsi="GHEA Grapalat"/>
          <w:sz w:val="20"/>
          <w:szCs w:val="20"/>
          <w:lang w:val="en-AU"/>
        </w:rPr>
        <w:t>street Ba</w:t>
      </w:r>
      <w:r w:rsidR="00D56A83" w:rsidRPr="00D56A83">
        <w:rPr>
          <w:rFonts w:ascii="GHEA Grapalat" w:hAnsi="GHEA Grapalat"/>
          <w:sz w:val="20"/>
          <w:szCs w:val="20"/>
        </w:rPr>
        <w:t>g</w:t>
      </w:r>
      <w:r w:rsidR="00D56A83">
        <w:rPr>
          <w:rFonts w:ascii="GHEA Grapalat" w:hAnsi="GHEA Grapalat"/>
          <w:sz w:val="20"/>
          <w:szCs w:val="20"/>
          <w:lang w:val="en-AU"/>
        </w:rPr>
        <w:t xml:space="preserve">ramyan 1/1 </w:t>
      </w:r>
      <w:r w:rsidRPr="006B258B">
        <w:rPr>
          <w:rFonts w:ascii="GHEA Grapalat" w:hAnsi="GHEA Grapalat"/>
          <w:sz w:val="20"/>
          <w:szCs w:val="20"/>
          <w:lang w:val="en-AU"/>
        </w:rPr>
        <w:t xml:space="preserve"> is locat</w:t>
      </w:r>
      <w:r w:rsidR="00D56A83">
        <w:rPr>
          <w:rFonts w:ascii="GHEA Grapalat" w:hAnsi="GHEA Grapalat"/>
          <w:sz w:val="20"/>
          <w:szCs w:val="20"/>
          <w:lang w:val="en-AU"/>
        </w:rPr>
        <w:t xml:space="preserve">ed in Ararat region, Getazat </w:t>
      </w:r>
      <w:r w:rsidRPr="006B258B">
        <w:rPr>
          <w:rFonts w:ascii="GHEA Grapalat" w:hAnsi="GHEA Grapalat"/>
          <w:sz w:val="20"/>
          <w:szCs w:val="20"/>
          <w:lang w:val="en-AU"/>
        </w:rPr>
        <w:t xml:space="preserve"> 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Pr="00D45C73">
        <w:rPr>
          <w:rFonts w:ascii="GHEA Grapalat" w:hAnsi="GHEA Grapalat"/>
          <w:sz w:val="20"/>
          <w:szCs w:val="20"/>
        </w:rPr>
        <w:t>1</w:t>
      </w:r>
      <w:r w:rsidR="002811E6">
        <w:rPr>
          <w:rFonts w:ascii="GHEA Grapalat" w:hAnsi="GHEA Grapalat"/>
          <w:sz w:val="20"/>
          <w:szCs w:val="20"/>
        </w:rPr>
        <w:t>4</w:t>
      </w:r>
      <w:proofErr w:type="gramStart"/>
      <w:r w:rsidRPr="00D45C73">
        <w:rPr>
          <w:rFonts w:ascii="GHEA Grapalat" w:hAnsi="GHEA Grapalat"/>
          <w:sz w:val="20"/>
          <w:szCs w:val="20"/>
        </w:rPr>
        <w:t>;00</w:t>
      </w:r>
      <w:proofErr w:type="gramEnd"/>
      <w:r w:rsidRPr="006B258B">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6B258B">
        <w:rPr>
          <w:rFonts w:ascii="GHEA Grapalat" w:hAnsi="GHEA Grapalat"/>
          <w:sz w:val="20"/>
          <w:szCs w:val="20"/>
          <w:lang w:val="en-AU"/>
        </w:rPr>
        <w:t>of  on</w:t>
      </w:r>
      <w:proofErr w:type="gramEnd"/>
      <w:r w:rsidRPr="006B258B">
        <w:rPr>
          <w:rFonts w:ascii="GHEA Grapalat" w:hAnsi="GHEA Grapalat"/>
          <w:sz w:val="20"/>
          <w:szCs w:val="20"/>
          <w:lang w:val="en-AU"/>
        </w:rPr>
        <w:t xml:space="preserve">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Quotation queries must be submitted to Ararat marz. </w:t>
      </w:r>
      <w:proofErr w:type="gramStart"/>
      <w:r w:rsidRPr="006B258B">
        <w:rPr>
          <w:rFonts w:ascii="GHEA Grapalat" w:hAnsi="GHEA Grapalat"/>
          <w:sz w:val="20"/>
          <w:szCs w:val="20"/>
          <w:lang w:val="en-AU"/>
        </w:rPr>
        <w:t>wilaj</w:t>
      </w:r>
      <w:proofErr w:type="gramEnd"/>
      <w:r w:rsidRPr="006B258B">
        <w:rPr>
          <w:rFonts w:ascii="GHEA Grapalat" w:hAnsi="GHEA Grapalat"/>
          <w:sz w:val="20"/>
          <w:szCs w:val="20"/>
          <w:lang w:val="en-AU"/>
        </w:rPr>
        <w:t xml:space="preserve"> </w:t>
      </w:r>
      <w:r w:rsidR="00633EB5" w:rsidRPr="00633EB5">
        <w:rPr>
          <w:rFonts w:ascii="GHEA Grapalat" w:hAnsi="GHEA Grapalat"/>
          <w:sz w:val="20"/>
          <w:szCs w:val="20"/>
          <w:lang w:val="en-AU"/>
        </w:rPr>
        <w:t>Getaza</w:t>
      </w:r>
      <w:r w:rsidR="00633EB5">
        <w:rPr>
          <w:rFonts w:ascii="GHEA Grapalat" w:hAnsi="GHEA Grapalat"/>
          <w:sz w:val="20"/>
          <w:szCs w:val="20"/>
          <w:lang w:val="en-AU"/>
        </w:rPr>
        <w:t>t</w:t>
      </w:r>
      <w:r w:rsidR="00B001A1">
        <w:rPr>
          <w:rFonts w:ascii="GHEA Grapalat" w:hAnsi="GHEA Grapalat"/>
          <w:sz w:val="20"/>
          <w:szCs w:val="20"/>
          <w:lang w:val="en-AU"/>
        </w:rPr>
        <w:t xml:space="preserve">, </w:t>
      </w:r>
      <w:r w:rsidR="00633EB5" w:rsidRPr="00633EB5">
        <w:rPr>
          <w:rFonts w:ascii="GHEA Grapalat" w:hAnsi="GHEA Grapalat"/>
          <w:sz w:val="20"/>
          <w:szCs w:val="20"/>
          <w:lang w:val="en-AU"/>
        </w:rPr>
        <w:t>Secondary School  Bagramyan 1/1  Street</w:t>
      </w:r>
      <w:r w:rsidRPr="006B258B">
        <w:rPr>
          <w:rFonts w:ascii="GHEA Grapalat" w:hAnsi="GHEA Grapalat"/>
          <w:sz w:val="20"/>
          <w:szCs w:val="20"/>
          <w:lang w:val="en-AU"/>
        </w:rPr>
        <w:t xml:space="preserve">, in paper form till </w:t>
      </w:r>
      <w:r w:rsidRPr="00D45C73">
        <w:rPr>
          <w:rFonts w:ascii="GHEA Grapalat" w:hAnsi="GHEA Grapalat"/>
          <w:sz w:val="20"/>
          <w:szCs w:val="20"/>
        </w:rPr>
        <w:t>1</w:t>
      </w:r>
      <w:r w:rsidR="002811E6">
        <w:rPr>
          <w:rFonts w:ascii="GHEA Grapalat" w:hAnsi="GHEA Grapalat"/>
          <w:sz w:val="20"/>
          <w:szCs w:val="20"/>
        </w:rPr>
        <w:t>4</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6B258B" w:rsidRDefault="006B258B" w:rsidP="006B258B">
      <w:pPr>
        <w:ind w:firstLine="567"/>
        <w:jc w:val="both"/>
        <w:rPr>
          <w:rFonts w:ascii="GHEA Grapalat" w:hAnsi="GHEA Grapalat"/>
          <w:sz w:val="20"/>
          <w:szCs w:val="20"/>
        </w:rPr>
      </w:pPr>
      <w:r w:rsidRPr="006B258B">
        <w:rPr>
          <w:rFonts w:ascii="GHEA Grapalat" w:hAnsi="GHEA Grapalat"/>
          <w:sz w:val="20"/>
          <w:szCs w:val="20"/>
          <w:lang w:val="en-AU"/>
        </w:rPr>
        <w:t>Opening of bids will be held in Ararat marz o</w:t>
      </w:r>
      <w:r w:rsidR="00520A8D">
        <w:rPr>
          <w:rFonts w:ascii="GHEA Grapalat" w:hAnsi="GHEA Grapalat"/>
          <w:sz w:val="20"/>
          <w:szCs w:val="20"/>
          <w:lang w:val="en-AU"/>
        </w:rPr>
        <w:t xml:space="preserve">f </w:t>
      </w:r>
      <w:proofErr w:type="gramStart"/>
      <w:r w:rsidR="00520A8D">
        <w:rPr>
          <w:rFonts w:ascii="GHEA Grapalat" w:hAnsi="GHEA Grapalat"/>
          <w:sz w:val="20"/>
          <w:szCs w:val="20"/>
          <w:lang w:val="en-AU"/>
        </w:rPr>
        <w:t>RA.</w:t>
      </w:r>
      <w:r w:rsidR="00D56A83">
        <w:rPr>
          <w:rFonts w:ascii="GHEA Grapalat" w:hAnsi="GHEA Grapalat"/>
          <w:sz w:val="20"/>
          <w:szCs w:val="20"/>
          <w:lang w:val="en-AU"/>
        </w:rPr>
        <w:t>.</w:t>
      </w:r>
      <w:proofErr w:type="gramEnd"/>
      <w:r w:rsidR="00D56A83">
        <w:rPr>
          <w:rFonts w:ascii="GHEA Grapalat" w:hAnsi="GHEA Grapalat"/>
          <w:sz w:val="20"/>
          <w:szCs w:val="20"/>
          <w:lang w:val="en-AU"/>
        </w:rPr>
        <w:t xml:space="preserve"> </w:t>
      </w:r>
      <w:proofErr w:type="gramStart"/>
      <w:r w:rsidR="00D56A83">
        <w:rPr>
          <w:rFonts w:ascii="GHEA Grapalat" w:hAnsi="GHEA Grapalat"/>
          <w:sz w:val="20"/>
          <w:szCs w:val="20"/>
          <w:lang w:val="en-AU"/>
        </w:rPr>
        <w:t>wilaj</w:t>
      </w:r>
      <w:proofErr w:type="gramEnd"/>
      <w:r w:rsidR="00D56A83">
        <w:rPr>
          <w:rFonts w:ascii="GHEA Grapalat" w:hAnsi="GHEA Grapalat"/>
          <w:sz w:val="20"/>
          <w:szCs w:val="20"/>
          <w:lang w:val="en-AU"/>
        </w:rPr>
        <w:t xml:space="preserve"> Getazat, Secondary School  Ba</w:t>
      </w:r>
      <w:r w:rsidR="00D56A83" w:rsidRPr="00D56A83">
        <w:rPr>
          <w:rFonts w:ascii="GHEA Grapalat" w:hAnsi="GHEA Grapalat"/>
          <w:sz w:val="20"/>
          <w:szCs w:val="20"/>
        </w:rPr>
        <w:t>g</w:t>
      </w:r>
      <w:r w:rsidR="00D56A83">
        <w:rPr>
          <w:rFonts w:ascii="GHEA Grapalat" w:hAnsi="GHEA Grapalat"/>
          <w:sz w:val="20"/>
          <w:szCs w:val="20"/>
          <w:lang w:val="en-AU"/>
        </w:rPr>
        <w:t xml:space="preserve">ramyan 1/1 </w:t>
      </w:r>
      <w:r w:rsidRPr="006B258B">
        <w:rPr>
          <w:rFonts w:ascii="GHEA Grapalat" w:hAnsi="GHEA Grapalat"/>
          <w:sz w:val="20"/>
          <w:szCs w:val="20"/>
          <w:lang w:val="en-AU"/>
        </w:rPr>
        <w:t xml:space="preserve"> Street, , </w:t>
      </w:r>
      <w:r w:rsidRPr="002811E6">
        <w:rPr>
          <w:rFonts w:ascii="GHEA Grapalat" w:hAnsi="GHEA Grapalat"/>
          <w:sz w:val="20"/>
          <w:szCs w:val="20"/>
          <w:lang w:val="en-AU"/>
        </w:rPr>
        <w:t>201</w:t>
      </w:r>
      <w:r w:rsidRPr="002811E6">
        <w:rPr>
          <w:rFonts w:ascii="GHEA Grapalat" w:hAnsi="GHEA Grapalat"/>
          <w:sz w:val="20"/>
          <w:szCs w:val="20"/>
        </w:rPr>
        <w:t>9</w:t>
      </w:r>
      <w:r w:rsidRPr="002811E6">
        <w:rPr>
          <w:rFonts w:ascii="GHEA Grapalat" w:hAnsi="GHEA Grapalat"/>
          <w:sz w:val="20"/>
          <w:szCs w:val="20"/>
          <w:lang w:val="en-AU"/>
        </w:rPr>
        <w:t xml:space="preserve">» dektember </w:t>
      </w:r>
      <w:r w:rsidR="001C5AA6">
        <w:rPr>
          <w:rFonts w:ascii="GHEA Grapalat" w:hAnsi="GHEA Grapalat"/>
          <w:sz w:val="20"/>
          <w:szCs w:val="20"/>
        </w:rPr>
        <w:t>1</w:t>
      </w:r>
      <w:r w:rsidR="0037239D" w:rsidRPr="002811E6">
        <w:rPr>
          <w:rFonts w:ascii="GHEA Grapalat" w:hAnsi="GHEA Grapalat"/>
          <w:sz w:val="20"/>
          <w:szCs w:val="20"/>
        </w:rPr>
        <w:t>9</w:t>
      </w:r>
      <w:r w:rsidRPr="002811E6">
        <w:rPr>
          <w:rFonts w:ascii="GHEA Grapalat" w:hAnsi="GHEA Grapalat"/>
          <w:sz w:val="20"/>
          <w:szCs w:val="20"/>
          <w:lang w:val="en-AU"/>
        </w:rPr>
        <w:t xml:space="preserve"> at </w:t>
      </w:r>
      <w:r w:rsidRPr="002811E6">
        <w:rPr>
          <w:rFonts w:ascii="GHEA Grapalat" w:hAnsi="GHEA Grapalat"/>
          <w:sz w:val="20"/>
          <w:szCs w:val="20"/>
        </w:rPr>
        <w:t>1</w:t>
      </w:r>
      <w:r w:rsidR="002811E6">
        <w:rPr>
          <w:rFonts w:ascii="GHEA Grapalat" w:hAnsi="GHEA Grapalat"/>
          <w:sz w:val="20"/>
          <w:szCs w:val="20"/>
        </w:rPr>
        <w:t>4</w:t>
      </w:r>
      <w:r w:rsidRPr="002811E6">
        <w:rPr>
          <w:rFonts w:ascii="GHEA Grapalat" w:hAnsi="GHEA Grapalat"/>
          <w:sz w:val="20"/>
          <w:szCs w:val="20"/>
        </w:rPr>
        <w:t>;00</w:t>
      </w:r>
    </w:p>
    <w:p w:rsidR="006B258B" w:rsidRPr="006B258B" w:rsidRDefault="00B001A1" w:rsidP="00B001A1">
      <w:pPr>
        <w:jc w:val="both"/>
        <w:rPr>
          <w:rFonts w:ascii="GHEA Grapalat" w:hAnsi="GHEA Grapalat"/>
          <w:sz w:val="20"/>
          <w:szCs w:val="20"/>
          <w:lang w:val="en-AU"/>
        </w:rPr>
      </w:pPr>
      <w:r w:rsidRPr="00B001A1">
        <w:rPr>
          <w:rFonts w:ascii="GHEA Grapalat" w:hAnsi="GHEA Grapalat"/>
          <w:sz w:val="20"/>
          <w:szCs w:val="20"/>
        </w:rPr>
        <w:t xml:space="preserve">    </w:t>
      </w:r>
      <w:r w:rsidR="006B258B" w:rsidRPr="006B258B">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6B258B">
            <w:rPr>
              <w:rFonts w:ascii="GHEA Grapalat" w:hAnsi="GHEA Grapalat"/>
              <w:sz w:val="20"/>
              <w:szCs w:val="20"/>
              <w:lang w:val="en-AU"/>
            </w:rPr>
            <w:t>Yerevan</w:t>
          </w:r>
        </w:smartTag>
      </w:smartTag>
      <w:r w:rsidR="006B258B" w:rsidRPr="006B258B">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6B258B">
            <w:rPr>
              <w:rFonts w:ascii="GHEA Grapalat" w:hAnsi="GHEA Grapalat"/>
              <w:sz w:val="20"/>
              <w:szCs w:val="20"/>
              <w:lang w:val="en-AU"/>
            </w:rPr>
            <w:t>Republic</w:t>
          </w:r>
        </w:smartTag>
        <w:r w:rsidR="006B258B" w:rsidRPr="006B258B">
          <w:rPr>
            <w:rFonts w:ascii="GHEA Grapalat" w:hAnsi="GHEA Grapalat"/>
            <w:sz w:val="20"/>
            <w:szCs w:val="20"/>
            <w:lang w:val="en-AU"/>
          </w:rPr>
          <w:t xml:space="preserve"> of </w:t>
        </w:r>
        <w:smartTag w:uri="urn:schemas-microsoft-com:office:smarttags" w:element="PlaceName">
          <w:r w:rsidR="006B258B" w:rsidRPr="006B258B">
            <w:rPr>
              <w:rFonts w:ascii="GHEA Grapalat" w:hAnsi="GHEA Grapalat"/>
              <w:sz w:val="20"/>
              <w:szCs w:val="20"/>
              <w:lang w:val="en-AU"/>
            </w:rPr>
            <w:t>Armenia</w:t>
          </w:r>
        </w:smartTag>
      </w:smartTag>
      <w:r w:rsidR="006B258B" w:rsidRPr="006B258B">
        <w:rPr>
          <w:rFonts w:ascii="GHEA Grapalat" w:hAnsi="GHEA Grapalat"/>
          <w:sz w:val="20"/>
          <w:szCs w:val="20"/>
          <w:lang w:val="en-AU"/>
        </w:rPr>
        <w: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For more information about this announcement</w:t>
      </w:r>
      <w:r w:rsidRPr="00D45C73">
        <w:rPr>
          <w:rFonts w:ascii="GHEA Grapalat" w:hAnsi="GHEA Grapalat"/>
          <w:sz w:val="20"/>
          <w:szCs w:val="20"/>
          <w:lang w:val="en-AU"/>
        </w:rPr>
        <w:t xml:space="preserve">, please contact </w:t>
      </w:r>
      <w:r w:rsidRPr="00D45C73">
        <w:rPr>
          <w:rFonts w:ascii="GHEA Grapalat" w:hAnsi="GHEA Grapalat"/>
          <w:sz w:val="20"/>
          <w:szCs w:val="20"/>
        </w:rPr>
        <w:t>H.Hovhannisyan</w:t>
      </w:r>
      <w:r w:rsidRPr="006B258B">
        <w:rPr>
          <w:rFonts w:ascii="GHEA Grapalat" w:hAnsi="GHEA Grapalat"/>
          <w:sz w:val="20"/>
          <w:szCs w:val="20"/>
          <w:lang w:val="en-AU"/>
        </w:rPr>
        <w:t>, Secretary of the Appraisal Commission</w:t>
      </w:r>
    </w:p>
    <w:p w:rsidR="006B258B" w:rsidRPr="006B258B" w:rsidRDefault="006B258B" w:rsidP="006B258B">
      <w:pPr>
        <w:ind w:firstLine="567"/>
        <w:jc w:val="both"/>
        <w:rPr>
          <w:rFonts w:ascii="GHEA Grapalat" w:hAnsi="GHEA Grapalat"/>
          <w:sz w:val="20"/>
          <w:szCs w:val="20"/>
        </w:rPr>
      </w:pPr>
      <w:r w:rsidRPr="00D45C73">
        <w:rPr>
          <w:rFonts w:ascii="GHEA Grapalat" w:hAnsi="GHEA Grapalat"/>
          <w:sz w:val="20"/>
          <w:szCs w:val="20"/>
        </w:rPr>
        <w:t xml:space="preserve"> </w:t>
      </w:r>
    </w:p>
    <w:p w:rsidR="006B258B" w:rsidRPr="006B258B" w:rsidRDefault="006B258B" w:rsidP="006B258B">
      <w:pPr>
        <w:ind w:left="1404" w:firstLine="720"/>
        <w:jc w:val="both"/>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 xml:space="preserve">Phone 093 </w:t>
      </w:r>
      <w:r w:rsidRPr="00D45C73">
        <w:rPr>
          <w:rFonts w:ascii="GHEA Grapalat" w:hAnsi="GHEA Grapalat"/>
          <w:sz w:val="20"/>
          <w:szCs w:val="20"/>
        </w:rPr>
        <w:t xml:space="preserve"> 58-31-37</w:t>
      </w:r>
    </w:p>
    <w:p w:rsidR="006B258B" w:rsidRPr="006B258B" w:rsidRDefault="006B258B" w:rsidP="006B258B">
      <w:pPr>
        <w:ind w:firstLine="720"/>
        <w:jc w:val="center"/>
        <w:rPr>
          <w:rFonts w:ascii="GHEA Grapalat" w:hAnsi="GHEA Grapalat"/>
          <w:sz w:val="20"/>
          <w:szCs w:val="20"/>
        </w:rPr>
      </w:pPr>
      <w:r w:rsidRPr="006B258B">
        <w:rPr>
          <w:rFonts w:ascii="GHEA Grapalat" w:hAnsi="GHEA Grapalat"/>
          <w:sz w:val="20"/>
          <w:szCs w:val="20"/>
          <w:lang w:val="en-AU"/>
        </w:rPr>
        <w:t>Em</w:t>
      </w:r>
      <w:r w:rsidR="00D45C73">
        <w:rPr>
          <w:rFonts w:ascii="GHEA Grapalat" w:hAnsi="GHEA Grapalat"/>
          <w:sz w:val="20"/>
          <w:szCs w:val="20"/>
          <w:lang w:val="en-AU"/>
        </w:rPr>
        <w:t xml:space="preserve">ail mail: </w:t>
      </w:r>
      <w:r w:rsidRPr="006B258B">
        <w:rPr>
          <w:rFonts w:ascii="GHEA Grapalat" w:hAnsi="GHEA Grapalat"/>
          <w:sz w:val="20"/>
          <w:szCs w:val="20"/>
          <w:lang w:val="en-AU"/>
        </w:rPr>
        <w:t xml:space="preserve"> </w:t>
      </w:r>
      <w:r w:rsidR="00D56A83" w:rsidRPr="00D56A83">
        <w:rPr>
          <w:rFonts w:ascii="GHEA Grapalat" w:hAnsi="GHEA Grapalat"/>
          <w:color w:val="000000"/>
          <w:sz w:val="20"/>
          <w:szCs w:val="20"/>
          <w:shd w:val="clear" w:color="auto" w:fill="F6F6F6"/>
          <w:lang w:val="hy-AM"/>
        </w:rPr>
        <w:t>getazat</w:t>
      </w:r>
      <w:r w:rsidR="00D56A83" w:rsidRPr="00D56A83">
        <w:rPr>
          <w:rFonts w:ascii="GHEA Grapalat" w:hAnsi="GHEA Grapalat"/>
          <w:color w:val="000000"/>
          <w:sz w:val="20"/>
          <w:szCs w:val="20"/>
          <w:shd w:val="clear" w:color="auto" w:fill="F6F6F6"/>
          <w:lang w:val="af-ZA"/>
        </w:rPr>
        <w:t>@schools.am</w:t>
      </w:r>
    </w:p>
    <w:p w:rsidR="006B258B" w:rsidRPr="006B258B" w:rsidRDefault="00D56A83" w:rsidP="006B258B">
      <w:pPr>
        <w:ind w:firstLine="360"/>
        <w:jc w:val="center"/>
        <w:rPr>
          <w:rFonts w:ascii="GHEA Grapalat" w:hAnsi="GHEA Grapalat"/>
          <w:sz w:val="20"/>
          <w:szCs w:val="20"/>
          <w:lang w:val="af-ZA"/>
        </w:rPr>
      </w:pPr>
      <w:r>
        <w:rPr>
          <w:rFonts w:ascii="GHEA Grapalat" w:hAnsi="GHEA Grapalat"/>
          <w:sz w:val="20"/>
          <w:szCs w:val="20"/>
          <w:lang w:val="en-AU"/>
        </w:rPr>
        <w:t>Client</w:t>
      </w:r>
      <w:r w:rsidRPr="003639FF">
        <w:rPr>
          <w:rFonts w:ascii="GHEA Grapalat" w:hAnsi="GHEA Grapalat"/>
          <w:sz w:val="20"/>
          <w:szCs w:val="20"/>
          <w:lang w:val="ru-RU"/>
        </w:rPr>
        <w:t xml:space="preserve"> &lt;&lt; </w:t>
      </w:r>
      <w:r>
        <w:rPr>
          <w:rFonts w:ascii="GHEA Grapalat" w:hAnsi="GHEA Grapalat"/>
          <w:sz w:val="20"/>
          <w:szCs w:val="20"/>
          <w:lang w:val="en-AU"/>
        </w:rPr>
        <w:t>Getazat</w:t>
      </w:r>
      <w:r w:rsidRPr="003639FF">
        <w:rPr>
          <w:rFonts w:ascii="GHEA Grapalat" w:hAnsi="GHEA Grapalat"/>
          <w:sz w:val="20"/>
          <w:szCs w:val="20"/>
          <w:lang w:val="ru-RU"/>
        </w:rPr>
        <w:t xml:space="preserve"> </w:t>
      </w:r>
      <w:r w:rsidR="006B258B" w:rsidRPr="003639FF">
        <w:rPr>
          <w:rFonts w:ascii="GHEA Grapalat" w:hAnsi="GHEA Grapalat"/>
          <w:sz w:val="20"/>
          <w:szCs w:val="20"/>
          <w:lang w:val="ru-RU"/>
        </w:rPr>
        <w:t xml:space="preserve"> </w:t>
      </w:r>
      <w:r w:rsidR="006B258B" w:rsidRPr="006B258B">
        <w:rPr>
          <w:rFonts w:ascii="GHEA Grapalat" w:hAnsi="GHEA Grapalat"/>
          <w:sz w:val="20"/>
          <w:szCs w:val="20"/>
          <w:lang w:val="en-AU"/>
        </w:rPr>
        <w:t>Secondary</w:t>
      </w:r>
      <w:r w:rsidR="006B258B" w:rsidRPr="003639FF">
        <w:rPr>
          <w:rFonts w:ascii="GHEA Grapalat" w:hAnsi="GHEA Grapalat"/>
          <w:sz w:val="20"/>
          <w:szCs w:val="20"/>
          <w:lang w:val="ru-RU"/>
        </w:rPr>
        <w:t xml:space="preserve"> </w:t>
      </w:r>
      <w:r w:rsidR="006B258B" w:rsidRPr="006B258B">
        <w:rPr>
          <w:rFonts w:ascii="GHEA Grapalat" w:hAnsi="GHEA Grapalat"/>
          <w:sz w:val="20"/>
          <w:szCs w:val="20"/>
          <w:lang w:val="en-AU"/>
        </w:rPr>
        <w:t>Sch</w:t>
      </w:r>
      <w:r>
        <w:rPr>
          <w:rFonts w:ascii="GHEA Grapalat" w:hAnsi="GHEA Grapalat"/>
          <w:sz w:val="20"/>
          <w:szCs w:val="20"/>
          <w:lang w:val="en-AU"/>
        </w:rPr>
        <w:t>ool</w:t>
      </w:r>
      <w:r w:rsidRPr="003639FF">
        <w:rPr>
          <w:rFonts w:ascii="GHEA Grapalat" w:hAnsi="GHEA Grapalat"/>
          <w:sz w:val="20"/>
          <w:szCs w:val="20"/>
          <w:lang w:val="ru-RU"/>
        </w:rPr>
        <w:t xml:space="preserve"> </w:t>
      </w:r>
      <w:r w:rsidR="006B258B" w:rsidRPr="003639FF">
        <w:rPr>
          <w:rFonts w:ascii="GHEA Grapalat" w:hAnsi="GHEA Grapalat"/>
          <w:sz w:val="20"/>
          <w:szCs w:val="20"/>
          <w:lang w:val="ru-RU"/>
        </w:rPr>
        <w:t xml:space="preserve"> &gt;&gt; </w:t>
      </w:r>
      <w:r w:rsidR="006B258B" w:rsidRPr="006B258B">
        <w:rPr>
          <w:rFonts w:ascii="GHEA Grapalat" w:hAnsi="GHEA Grapalat"/>
          <w:sz w:val="20"/>
          <w:szCs w:val="20"/>
          <w:lang w:val="en-AU"/>
        </w:rPr>
        <w:t>SNCO</w:t>
      </w:r>
    </w:p>
    <w:p w:rsidR="006B258B" w:rsidRPr="006B258B" w:rsidRDefault="006B258B" w:rsidP="006B258B">
      <w:pPr>
        <w:ind w:left="1404" w:firstLine="720"/>
        <w:jc w:val="center"/>
        <w:rPr>
          <w:rFonts w:ascii="GHEA Grapalat" w:hAnsi="GHEA Grapalat"/>
          <w:sz w:val="20"/>
          <w:szCs w:val="20"/>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lastRenderedPageBreak/>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065381" w:rsidRPr="002811E6"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w:t>
      </w:r>
      <w:r w:rsidRPr="002811E6">
        <w:rPr>
          <w:rFonts w:ascii="GHEA Grapalat" w:hAnsi="GHEA Grapalat"/>
          <w:sz w:val="20"/>
          <w:szCs w:val="20"/>
          <w:lang w:val="ru-RU"/>
        </w:rPr>
        <w:t xml:space="preserve">утвержден решением </w:t>
      </w:r>
      <w:r w:rsidR="00065381" w:rsidRPr="002811E6">
        <w:rPr>
          <w:rFonts w:ascii="GHEA Grapalat" w:hAnsi="GHEA Grapalat"/>
          <w:sz w:val="20"/>
          <w:szCs w:val="20"/>
        </w:rPr>
        <w:t>N</w:t>
      </w:r>
      <w:r w:rsidR="00065381" w:rsidRPr="002811E6">
        <w:rPr>
          <w:rFonts w:ascii="GHEA Grapalat" w:hAnsi="GHEA Grapalat"/>
          <w:sz w:val="20"/>
          <w:szCs w:val="20"/>
          <w:lang w:val="ru-RU"/>
        </w:rPr>
        <w:t xml:space="preserve"> 1 </w:t>
      </w:r>
      <w:r w:rsidRPr="002811E6">
        <w:rPr>
          <w:rFonts w:ascii="GHEA Grapalat" w:hAnsi="GHEA Grapalat"/>
          <w:sz w:val="20"/>
          <w:szCs w:val="20"/>
          <w:lang w:val="ru-RU"/>
        </w:rPr>
        <w:t xml:space="preserve">Комиссии </w:t>
      </w:r>
    </w:p>
    <w:p w:rsidR="006B258B" w:rsidRPr="00065381" w:rsidRDefault="006B258B" w:rsidP="006B258B">
      <w:pPr>
        <w:ind w:left="142" w:right="139"/>
        <w:jc w:val="center"/>
        <w:rPr>
          <w:rFonts w:ascii="GHEA Grapalat" w:hAnsi="GHEA Grapalat"/>
          <w:sz w:val="20"/>
          <w:szCs w:val="20"/>
          <w:lang w:val="ru-RU"/>
        </w:rPr>
      </w:pPr>
      <w:proofErr w:type="gramStart"/>
      <w:r w:rsidRPr="002811E6">
        <w:rPr>
          <w:rFonts w:ascii="GHEA Grapalat" w:hAnsi="GHEA Grapalat"/>
          <w:sz w:val="20"/>
          <w:szCs w:val="20"/>
          <w:lang w:val="ru-RU"/>
        </w:rPr>
        <w:t>по</w:t>
      </w:r>
      <w:proofErr w:type="gramEnd"/>
      <w:r w:rsidRPr="002811E6">
        <w:rPr>
          <w:rFonts w:ascii="GHEA Grapalat" w:hAnsi="GHEA Grapalat"/>
          <w:sz w:val="20"/>
          <w:szCs w:val="20"/>
          <w:lang w:val="ru-RU"/>
        </w:rPr>
        <w:t xml:space="preserve"> запрос</w:t>
      </w:r>
      <w:r w:rsidR="00065381" w:rsidRPr="002811E6">
        <w:rPr>
          <w:rFonts w:ascii="GHEA Grapalat" w:hAnsi="GHEA Grapalat"/>
          <w:sz w:val="20"/>
          <w:szCs w:val="20"/>
          <w:lang w:val="ru-RU"/>
        </w:rPr>
        <w:t>е</w:t>
      </w:r>
      <w:r w:rsidRPr="002811E6">
        <w:rPr>
          <w:rFonts w:ascii="GHEA Grapalat" w:hAnsi="GHEA Grapalat"/>
          <w:sz w:val="20"/>
          <w:szCs w:val="20"/>
          <w:lang w:val="ru-RU"/>
        </w:rPr>
        <w:t xml:space="preserve"> котировок от </w:t>
      </w:r>
      <w:r w:rsidR="001C5AA6" w:rsidRPr="001C5AA6">
        <w:rPr>
          <w:rFonts w:ascii="GHEA Grapalat" w:hAnsi="GHEA Grapalat"/>
          <w:sz w:val="20"/>
          <w:szCs w:val="20"/>
          <w:lang w:val="ru-RU"/>
        </w:rPr>
        <w:t>1</w:t>
      </w:r>
      <w:r w:rsidR="00D56A83" w:rsidRPr="002811E6">
        <w:rPr>
          <w:rFonts w:ascii="GHEA Grapalat" w:hAnsi="GHEA Grapalat"/>
          <w:sz w:val="20"/>
          <w:szCs w:val="20"/>
          <w:lang w:val="ru-RU"/>
        </w:rPr>
        <w:t>2</w:t>
      </w:r>
      <w:r w:rsidR="0037239D" w:rsidRPr="002811E6">
        <w:rPr>
          <w:rFonts w:ascii="GHEA Grapalat" w:hAnsi="GHEA Grapalat"/>
          <w:sz w:val="20"/>
          <w:szCs w:val="20"/>
          <w:lang w:val="ru-RU"/>
        </w:rPr>
        <w:t xml:space="preserve"> дека</w:t>
      </w:r>
      <w:r w:rsidRPr="002811E6">
        <w:rPr>
          <w:rFonts w:ascii="GHEA Grapalat" w:hAnsi="GHEA Grapalat"/>
          <w:sz w:val="20"/>
          <w:szCs w:val="20"/>
          <w:lang w:val="ru-RU"/>
        </w:rPr>
        <w:t>бря 2019  года</w:t>
      </w:r>
      <w:r w:rsidRPr="006B258B">
        <w:rPr>
          <w:rFonts w:ascii="GHEA Grapalat" w:hAnsi="GHEA Grapalat"/>
          <w:sz w:val="20"/>
          <w:szCs w:val="20"/>
          <w:lang w:val="ru-RU"/>
        </w:rPr>
        <w:t xml:space="preserve"> </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Код запроса котировок  А</w:t>
      </w:r>
      <w:r w:rsidR="00D56A83">
        <w:rPr>
          <w:rFonts w:ascii="GHEA Grapalat" w:hAnsi="GHEA Grapalat"/>
          <w:sz w:val="20"/>
          <w:szCs w:val="20"/>
        </w:rPr>
        <w:t>M</w:t>
      </w:r>
      <w:r w:rsidR="00D56A83" w:rsidRPr="00D56A83">
        <w:rPr>
          <w:rFonts w:ascii="GHEA Grapalat" w:hAnsi="GHEA Grapalat"/>
          <w:sz w:val="20"/>
          <w:szCs w:val="20"/>
          <w:lang w:val="ru-RU"/>
        </w:rPr>
        <w:t>Г</w:t>
      </w:r>
      <w:r w:rsidRPr="006B258B">
        <w:rPr>
          <w:rFonts w:ascii="GHEA Grapalat" w:hAnsi="GHEA Grapalat"/>
          <w:sz w:val="20"/>
          <w:szCs w:val="20"/>
        </w:rPr>
        <w:t>HMD</w:t>
      </w:r>
      <w:r w:rsidRPr="006B258B">
        <w:rPr>
          <w:rFonts w:ascii="GHEA Grapalat" w:hAnsi="GHEA Grapalat"/>
          <w:sz w:val="20"/>
          <w:szCs w:val="20"/>
          <w:lang w:val="ru-RU"/>
        </w:rPr>
        <w:t>-</w:t>
      </w:r>
      <w:r w:rsidRPr="006B258B">
        <w:rPr>
          <w:rFonts w:ascii="GHEA Grapalat" w:hAnsi="GHEA Grapalat"/>
          <w:sz w:val="20"/>
          <w:szCs w:val="20"/>
          <w:lang w:val="en-AU"/>
        </w:rPr>
        <w:t>GHAPDZB</w:t>
      </w:r>
      <w:r w:rsidRPr="006B258B">
        <w:rPr>
          <w:rFonts w:ascii="GHEA Grapalat" w:hAnsi="GHEA Grapalat"/>
          <w:sz w:val="20"/>
          <w:szCs w:val="20"/>
          <w:lang w:val="ru-RU"/>
        </w:rPr>
        <w:t>-19/</w:t>
      </w:r>
      <w:r w:rsidRPr="00D45C73">
        <w:rPr>
          <w:rFonts w:ascii="GHEA Grapalat" w:hAnsi="GHEA Grapalat"/>
          <w:sz w:val="20"/>
          <w:szCs w:val="20"/>
          <w:lang w:val="ru-RU"/>
        </w:rPr>
        <w:t>02</w:t>
      </w:r>
    </w:p>
    <w:p w:rsidR="006B258B" w:rsidRPr="00D45C73" w:rsidRDefault="006B258B" w:rsidP="006B258B">
      <w:pPr>
        <w:spacing w:after="160"/>
        <w:ind w:firstLine="567"/>
        <w:jc w:val="both"/>
        <w:rPr>
          <w:rFonts w:ascii="GHEA Grapalat" w:hAnsi="GHEA Grapalat"/>
          <w:sz w:val="20"/>
          <w:szCs w:val="20"/>
          <w:lang w:val="ru-RU"/>
        </w:rPr>
      </w:pPr>
    </w:p>
    <w:p w:rsidR="00D56A83" w:rsidRDefault="006B258B" w:rsidP="00D56A83">
      <w:pPr>
        <w:ind w:firstLine="567"/>
        <w:jc w:val="both"/>
        <w:rPr>
          <w:rFonts w:ascii="GHEA Grapalat" w:hAnsi="GHEA Grapalat"/>
          <w:sz w:val="20"/>
          <w:szCs w:val="20"/>
          <w:lang w:val="ru-RU"/>
        </w:rPr>
      </w:pPr>
      <w:r w:rsidRPr="00D45C73">
        <w:rPr>
          <w:rFonts w:ascii="GHEA Grapalat" w:hAnsi="GHEA Grapalat"/>
          <w:sz w:val="20"/>
          <w:szCs w:val="20"/>
          <w:lang w:val="ru-RU"/>
        </w:rPr>
        <w:t xml:space="preserve">Клиент: «Средняя школа </w:t>
      </w:r>
      <w:r w:rsidRPr="006B258B">
        <w:rPr>
          <w:rFonts w:ascii="GHEA Grapalat" w:hAnsi="GHEA Grapalat"/>
          <w:sz w:val="20"/>
          <w:szCs w:val="20"/>
          <w:lang w:val="ru-RU"/>
        </w:rPr>
        <w:t xml:space="preserve"> </w:t>
      </w:r>
      <w:r w:rsidR="00D56A83" w:rsidRPr="00D56A83">
        <w:rPr>
          <w:rFonts w:ascii="GHEA Grapalat" w:hAnsi="GHEA Grapalat"/>
          <w:sz w:val="20"/>
          <w:szCs w:val="20"/>
          <w:lang w:val="ru-RU"/>
        </w:rPr>
        <w:t>Гетазата</w:t>
      </w:r>
      <w:r w:rsidRPr="006B258B">
        <w:rPr>
          <w:rFonts w:ascii="GHEA Grapalat" w:hAnsi="GHEA Grapalat"/>
          <w:sz w:val="20"/>
          <w:szCs w:val="20"/>
          <w:lang w:val="ru-RU"/>
        </w:rPr>
        <w:t>» ГНКО</w:t>
      </w:r>
      <w:r w:rsidRPr="00D45C73">
        <w:rPr>
          <w:rFonts w:ascii="GHEA Grapalat" w:hAnsi="GHEA Grapalat"/>
          <w:sz w:val="20"/>
          <w:szCs w:val="20"/>
          <w:lang w:val="ru-RU"/>
        </w:rPr>
        <w:t xml:space="preserve"> </w:t>
      </w:r>
      <w:r w:rsidR="00D56A83">
        <w:rPr>
          <w:rFonts w:ascii="GHEA Grapalat" w:hAnsi="GHEA Grapalat"/>
          <w:sz w:val="20"/>
          <w:szCs w:val="20"/>
          <w:lang w:val="ru-RU"/>
        </w:rPr>
        <w:t xml:space="preserve">Араратского </w:t>
      </w:r>
      <w:r w:rsidR="00D56A83" w:rsidRPr="00D56A83">
        <w:rPr>
          <w:rFonts w:ascii="GHEA Grapalat" w:hAnsi="GHEA Grapalat"/>
          <w:sz w:val="20"/>
          <w:szCs w:val="20"/>
          <w:lang w:val="ru-RU"/>
        </w:rPr>
        <w:t>овласть</w:t>
      </w:r>
      <w:r w:rsidRPr="006B258B">
        <w:rPr>
          <w:rFonts w:ascii="GHEA Grapalat" w:hAnsi="GHEA Grapalat"/>
          <w:sz w:val="20"/>
          <w:szCs w:val="20"/>
          <w:lang w:val="ru-RU"/>
        </w:rPr>
        <w:t>,</w:t>
      </w:r>
      <w:r w:rsidR="00D56A83" w:rsidRPr="00D56A83">
        <w:rPr>
          <w:rFonts w:ascii="GHEA Grapalat" w:hAnsi="GHEA Grapalat"/>
          <w:sz w:val="20"/>
          <w:szCs w:val="20"/>
          <w:lang w:val="ru-RU"/>
        </w:rPr>
        <w:t xml:space="preserve"> </w:t>
      </w:r>
      <w:r w:rsidRPr="00D45C73">
        <w:rPr>
          <w:rFonts w:ascii="GHEA Grapalat" w:hAnsi="GHEA Grapalat"/>
          <w:sz w:val="20"/>
          <w:szCs w:val="20"/>
          <w:lang w:val="ru-RU"/>
        </w:rPr>
        <w:t>РА,</w:t>
      </w:r>
      <w:r w:rsidRPr="006B258B">
        <w:rPr>
          <w:rFonts w:ascii="GHEA Grapalat" w:hAnsi="GHEA Grapalat"/>
          <w:sz w:val="20"/>
          <w:szCs w:val="20"/>
          <w:lang w:val="ru-RU"/>
        </w:rPr>
        <w:t xml:space="preserve"> ра</w:t>
      </w:r>
      <w:r w:rsidRPr="00D45C73">
        <w:rPr>
          <w:rFonts w:ascii="GHEA Grapalat" w:hAnsi="GHEA Grapalat"/>
          <w:sz w:val="20"/>
          <w:szCs w:val="20"/>
          <w:lang w:val="ru-RU"/>
        </w:rPr>
        <w:t>сположена в Араратском районе РА, о</w:t>
      </w:r>
      <w:r w:rsidRPr="006B258B">
        <w:rPr>
          <w:rFonts w:ascii="GHEA Grapalat" w:hAnsi="GHEA Grapalat"/>
          <w:sz w:val="20"/>
          <w:szCs w:val="20"/>
          <w:lang w:val="ru-RU"/>
        </w:rPr>
        <w:t xml:space="preserve">. </w:t>
      </w:r>
      <w:r w:rsidR="00D56A83" w:rsidRPr="00D56A83">
        <w:rPr>
          <w:rFonts w:ascii="GHEA Grapalat" w:hAnsi="GHEA Grapalat"/>
          <w:sz w:val="20"/>
          <w:szCs w:val="20"/>
          <w:lang w:val="ru-RU"/>
        </w:rPr>
        <w:t xml:space="preserve">Гетазат </w:t>
      </w:r>
      <w:r w:rsidRPr="006B258B">
        <w:rPr>
          <w:rFonts w:ascii="GHEA Grapalat" w:hAnsi="GHEA Grapalat"/>
          <w:sz w:val="20"/>
          <w:szCs w:val="20"/>
          <w:lang w:val="ru-RU"/>
        </w:rPr>
        <w:t xml:space="preserve"> </w:t>
      </w:r>
      <w:r w:rsidRPr="00D45C73">
        <w:rPr>
          <w:rFonts w:ascii="GHEA Grapalat" w:hAnsi="GHEA Grapalat"/>
          <w:sz w:val="20"/>
          <w:szCs w:val="20"/>
          <w:lang w:val="ru-RU"/>
        </w:rPr>
        <w:t xml:space="preserve">улица </w:t>
      </w:r>
      <w:r w:rsidR="00D56A83">
        <w:rPr>
          <w:rFonts w:ascii="GHEA Grapalat" w:hAnsi="GHEA Grapalat"/>
          <w:sz w:val="20"/>
          <w:szCs w:val="20"/>
          <w:lang w:val="ru-RU"/>
        </w:rPr>
        <w:t>Баграм</w:t>
      </w:r>
      <w:r w:rsidR="00D56A83" w:rsidRPr="00D56A83">
        <w:rPr>
          <w:rFonts w:ascii="GHEA Grapalat" w:hAnsi="GHEA Grapalat"/>
          <w:sz w:val="20"/>
          <w:szCs w:val="20"/>
          <w:lang w:val="ru-RU"/>
        </w:rPr>
        <w:t xml:space="preserve">ян </w:t>
      </w:r>
      <w:r w:rsidR="001A28B0">
        <w:rPr>
          <w:rFonts w:ascii="GHEA Grapalat" w:hAnsi="GHEA Grapalat"/>
          <w:sz w:val="20"/>
          <w:szCs w:val="20"/>
          <w:lang w:val="ru-RU"/>
        </w:rPr>
        <w:t xml:space="preserve">1/1 </w:t>
      </w:r>
      <w:r w:rsidRPr="00D45C73">
        <w:rPr>
          <w:rFonts w:ascii="GHEA Grapalat" w:hAnsi="GHEA Grapalat"/>
          <w:sz w:val="20"/>
          <w:szCs w:val="20"/>
          <w:lang w:val="ru-RU"/>
        </w:rPr>
        <w:t xml:space="preserve"> </w:t>
      </w:r>
      <w:r w:rsidRPr="006B258B">
        <w:rPr>
          <w:rFonts w:ascii="GHEA Grapalat" w:hAnsi="GHEA Grapalat"/>
          <w:sz w:val="20"/>
          <w:szCs w:val="20"/>
          <w:lang w:val="ru-RU"/>
        </w:rPr>
        <w:t xml:space="preserve">объявляет </w:t>
      </w:r>
      <w:r w:rsidR="00065381" w:rsidRPr="00065381">
        <w:rPr>
          <w:rFonts w:ascii="GHEA Grapalat" w:hAnsi="GHEA Grapalat"/>
          <w:sz w:val="20"/>
          <w:szCs w:val="20"/>
          <w:lang w:val="ru-RU"/>
        </w:rPr>
        <w:t xml:space="preserve">о запросе </w:t>
      </w:r>
      <w:r w:rsidR="00065381">
        <w:rPr>
          <w:rFonts w:ascii="GHEA Grapalat" w:hAnsi="GHEA Grapalat"/>
          <w:sz w:val="20"/>
          <w:szCs w:val="20"/>
          <w:lang w:val="ru-RU"/>
        </w:rPr>
        <w:t>котировок</w:t>
      </w:r>
      <w:r w:rsidRPr="006B258B">
        <w:rPr>
          <w:rFonts w:ascii="GHEA Grapalat" w:hAnsi="GHEA Grapalat"/>
          <w:sz w:val="20"/>
          <w:szCs w:val="20"/>
          <w:lang w:val="ru-RU"/>
        </w:rPr>
        <w:t>, которая реализуется в один этап.</w:t>
      </w:r>
    </w:p>
    <w:p w:rsidR="006B258B" w:rsidRPr="006B258B" w:rsidRDefault="006B258B" w:rsidP="00D56A83">
      <w:pPr>
        <w:ind w:firstLine="567"/>
        <w:jc w:val="both"/>
        <w:rPr>
          <w:rFonts w:ascii="GHEA Grapalat" w:hAnsi="GHEA Grapalat"/>
          <w:sz w:val="20"/>
          <w:szCs w:val="20"/>
          <w:lang w:val="ru-RU"/>
        </w:rPr>
      </w:pPr>
      <w:r w:rsidRPr="006B258B">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6B258B">
        <w:rPr>
          <w:rFonts w:ascii="GHEA Grapalat" w:hAnsi="GHEA Grapalat"/>
          <w:sz w:val="20"/>
          <w:szCs w:val="20"/>
          <w:lang w:val="ru-RU"/>
        </w:rPr>
        <w:t>с даты публикации</w:t>
      </w:r>
      <w:proofErr w:type="gramEnd"/>
      <w:r w:rsidRPr="006B258B">
        <w:rPr>
          <w:rFonts w:ascii="GHEA Grapalat" w:hAnsi="GHEA Grapalat"/>
          <w:sz w:val="20"/>
          <w:szCs w:val="20"/>
          <w:lang w:val="ru-RU"/>
        </w:rPr>
        <w:t xml:space="preserve"> этого объявления в </w:t>
      </w:r>
      <w:r w:rsidR="002811E6" w:rsidRPr="002811E6">
        <w:rPr>
          <w:rFonts w:ascii="GHEA Grapalat" w:hAnsi="GHEA Grapalat"/>
          <w:sz w:val="20"/>
          <w:szCs w:val="20"/>
          <w:lang w:val="ru-RU"/>
        </w:rPr>
        <w:t>14</w:t>
      </w:r>
      <w:r w:rsidR="00065381" w:rsidRPr="00065381">
        <w:rPr>
          <w:rFonts w:ascii="GHEA Grapalat" w:hAnsi="GHEA Grapalat"/>
          <w:sz w:val="20"/>
          <w:szCs w:val="20"/>
          <w:lang w:val="ru-RU"/>
        </w:rPr>
        <w:t>;00</w:t>
      </w:r>
      <w:r w:rsidRPr="006B258B">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6B258B">
        <w:rPr>
          <w:rFonts w:ascii="Cambria Math" w:hAnsi="Cambria Math" w:cs="Cambria Math"/>
          <w:sz w:val="20"/>
          <w:szCs w:val="20"/>
          <w:lang w:val="ru-RU"/>
        </w:rPr>
        <w:t>​​</w:t>
      </w:r>
      <w:r w:rsidRPr="006B258B">
        <w:rPr>
          <w:rFonts w:ascii="GHEA Grapalat" w:hAnsi="GHEA Grapalat" w:cs="Sylfaen"/>
          <w:sz w:val="20"/>
          <w:szCs w:val="20"/>
          <w:lang w:val="ru-RU"/>
        </w:rPr>
        <w:t>получения</w:t>
      </w:r>
      <w:r w:rsidRPr="006B258B">
        <w:rPr>
          <w:rFonts w:ascii="GHEA Grapalat" w:hAnsi="GHEA Grapalat"/>
          <w:sz w:val="20"/>
          <w:szCs w:val="20"/>
          <w:lang w:val="ru-RU"/>
        </w:rPr>
        <w:t xml:space="preserve"> </w:t>
      </w:r>
      <w:r w:rsidRPr="006B258B">
        <w:rPr>
          <w:rFonts w:ascii="GHEA Grapalat" w:hAnsi="GHEA Grapalat" w:cs="Sylfaen"/>
          <w:sz w:val="20"/>
          <w:szCs w:val="20"/>
          <w:lang w:val="ru-RU"/>
        </w:rPr>
        <w:t>электронного</w:t>
      </w:r>
      <w:r w:rsidRPr="006B258B">
        <w:rPr>
          <w:rFonts w:ascii="GHEA Grapalat" w:hAnsi="GHEA Grapalat"/>
          <w:sz w:val="20"/>
          <w:szCs w:val="20"/>
          <w:lang w:val="ru-RU"/>
        </w:rPr>
        <w:t xml:space="preserve"> </w:t>
      </w:r>
      <w:r w:rsidRPr="006B258B">
        <w:rPr>
          <w:rFonts w:ascii="GHEA Grapalat" w:hAnsi="GHEA Grapalat" w:cs="Sylfaen"/>
          <w:sz w:val="20"/>
          <w:szCs w:val="20"/>
          <w:lang w:val="ru-RU"/>
        </w:rPr>
        <w:t>заявления</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Котировочные запросы должны быть представлены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Pr="006B258B">
        <w:rPr>
          <w:rFonts w:ascii="GHEA Grapalat" w:hAnsi="GHEA Grapalat"/>
          <w:sz w:val="20"/>
          <w:szCs w:val="20"/>
          <w:lang w:val="hy-AM"/>
        </w:rPr>
        <w:t>с</w:t>
      </w:r>
      <w:r w:rsidR="00D56A83">
        <w:rPr>
          <w:rFonts w:ascii="GHEA Grapalat" w:hAnsi="GHEA Grapalat"/>
          <w:sz w:val="20"/>
          <w:szCs w:val="20"/>
          <w:lang w:val="ru-RU"/>
        </w:rPr>
        <w:t>. Гетазат</w:t>
      </w:r>
      <w:r w:rsidRPr="006B258B">
        <w:rPr>
          <w:rFonts w:ascii="GHEA Grapalat" w:hAnsi="GHEA Grapalat"/>
          <w:sz w:val="20"/>
          <w:szCs w:val="20"/>
          <w:lang w:val="ru-RU"/>
        </w:rPr>
        <w:t>.</w:t>
      </w:r>
      <w:r w:rsidR="00B001A1" w:rsidRPr="00B001A1">
        <w:rPr>
          <w:rFonts w:ascii="GHEA Grapalat" w:hAnsi="GHEA Grapalat"/>
          <w:sz w:val="20"/>
          <w:szCs w:val="20"/>
          <w:lang w:val="ru-RU"/>
        </w:rPr>
        <w:t xml:space="preserve"> </w:t>
      </w:r>
      <w:r w:rsidR="001A28B0">
        <w:rPr>
          <w:rFonts w:ascii="GHEA Grapalat" w:hAnsi="GHEA Grapalat"/>
          <w:sz w:val="20"/>
          <w:szCs w:val="20"/>
          <w:lang w:val="ru-RU"/>
        </w:rPr>
        <w:t>Средняя школа</w:t>
      </w:r>
      <w:r w:rsidR="00B001A1" w:rsidRPr="006B258B">
        <w:rPr>
          <w:rFonts w:ascii="GHEA Grapalat" w:hAnsi="GHEA Grapalat"/>
          <w:sz w:val="20"/>
          <w:szCs w:val="20"/>
          <w:lang w:val="ru-RU"/>
        </w:rPr>
        <w:t>» ГНКО</w:t>
      </w:r>
      <w:r w:rsidR="00B001A1">
        <w:rPr>
          <w:rFonts w:ascii="GHEA Grapalat" w:hAnsi="GHEA Grapalat"/>
          <w:sz w:val="20"/>
          <w:szCs w:val="20"/>
          <w:lang w:val="ru-RU"/>
        </w:rPr>
        <w:t xml:space="preserve"> </w:t>
      </w:r>
      <w:r w:rsidRPr="006B258B">
        <w:rPr>
          <w:rFonts w:ascii="GHEA Grapalat" w:hAnsi="GHEA Grapalat"/>
          <w:sz w:val="20"/>
          <w:szCs w:val="20"/>
          <w:lang w:val="ru-RU"/>
        </w:rPr>
        <w:t xml:space="preserve"> </w:t>
      </w:r>
      <w:r w:rsidR="00D56A83">
        <w:rPr>
          <w:rFonts w:ascii="GHEA Grapalat" w:hAnsi="GHEA Grapalat"/>
          <w:sz w:val="20"/>
          <w:szCs w:val="20"/>
          <w:lang w:val="ru-RU"/>
        </w:rPr>
        <w:t>улица Баграмян 1/1</w:t>
      </w:r>
      <w:r w:rsidRPr="006B258B">
        <w:rPr>
          <w:rFonts w:ascii="GHEA Grapalat" w:hAnsi="GHEA Grapalat"/>
          <w:sz w:val="20"/>
          <w:szCs w:val="20"/>
          <w:lang w:val="ru-RU"/>
        </w:rPr>
        <w:t xml:space="preserve">, в бумажной форме до </w:t>
      </w:r>
      <w:r w:rsidRPr="00D45C73">
        <w:rPr>
          <w:rFonts w:ascii="GHEA Grapalat" w:hAnsi="GHEA Grapalat"/>
          <w:sz w:val="20"/>
          <w:szCs w:val="20"/>
          <w:lang w:val="ru-RU"/>
        </w:rPr>
        <w:t>1</w:t>
      </w:r>
      <w:r w:rsidR="002811E6" w:rsidRPr="002811E6">
        <w:rPr>
          <w:rFonts w:ascii="GHEA Grapalat" w:hAnsi="GHEA Grapalat"/>
          <w:sz w:val="20"/>
          <w:szCs w:val="20"/>
          <w:lang w:val="ru-RU"/>
        </w:rPr>
        <w:t>4</w:t>
      </w:r>
      <w:r w:rsidRPr="00D45C73">
        <w:rPr>
          <w:rFonts w:ascii="GHEA Grapalat" w:hAnsi="GHEA Grapalat"/>
          <w:sz w:val="20"/>
          <w:szCs w:val="20"/>
          <w:lang w:val="ru-RU"/>
        </w:rPr>
        <w:t>;00</w:t>
      </w:r>
      <w:r w:rsidRPr="006B258B">
        <w:rPr>
          <w:rFonts w:ascii="GHEA Grapalat" w:hAnsi="GHEA Grapalat"/>
          <w:sz w:val="20"/>
          <w:szCs w:val="20"/>
          <w:lang w:val="ru-RU"/>
        </w:rPr>
        <w:t xml:space="preserve"> на 7-й день </w:t>
      </w:r>
      <w:proofErr w:type="gramStart"/>
      <w:r w:rsidRPr="006B258B">
        <w:rPr>
          <w:rFonts w:ascii="GHEA Grapalat" w:hAnsi="GHEA Grapalat"/>
          <w:sz w:val="20"/>
          <w:szCs w:val="20"/>
          <w:lang w:val="ru-RU"/>
        </w:rPr>
        <w:t>с даты публикации</w:t>
      </w:r>
      <w:proofErr w:type="gramEnd"/>
      <w:r w:rsidRPr="006B258B">
        <w:rPr>
          <w:rFonts w:ascii="GHEA Grapalat" w:hAnsi="GHEA Grapalat"/>
          <w:sz w:val="20"/>
          <w:szCs w:val="20"/>
          <w:lang w:val="ru-RU"/>
        </w:rPr>
        <w:t xml:space="preserve"> этого объявления. Предложения также могут быть представлены на английском или русском, помимо армянского.</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Открытие торгов состоится в, </w:t>
      </w:r>
      <w:r w:rsidR="001A28B0" w:rsidRPr="006B258B">
        <w:rPr>
          <w:rFonts w:ascii="GHEA Grapalat" w:hAnsi="GHEA Grapalat"/>
          <w:sz w:val="20"/>
          <w:szCs w:val="20"/>
          <w:lang w:val="ru-RU"/>
        </w:rPr>
        <w:t>Араратская область</w:t>
      </w:r>
      <w:r w:rsidR="001A28B0" w:rsidRPr="00D45C73">
        <w:rPr>
          <w:rFonts w:ascii="GHEA Grapalat" w:hAnsi="GHEA Grapalat"/>
          <w:sz w:val="20"/>
          <w:szCs w:val="20"/>
          <w:lang w:val="ru-RU"/>
        </w:rPr>
        <w:t xml:space="preserve"> РА</w:t>
      </w:r>
      <w:r w:rsidR="001A28B0" w:rsidRPr="006B258B">
        <w:rPr>
          <w:rFonts w:ascii="GHEA Grapalat" w:hAnsi="GHEA Grapalat"/>
          <w:sz w:val="20"/>
          <w:szCs w:val="20"/>
          <w:lang w:val="ru-RU"/>
        </w:rPr>
        <w:t xml:space="preserve">, </w:t>
      </w:r>
      <w:r w:rsidR="001A28B0" w:rsidRPr="006B258B">
        <w:rPr>
          <w:rFonts w:ascii="GHEA Grapalat" w:hAnsi="GHEA Grapalat"/>
          <w:sz w:val="20"/>
          <w:szCs w:val="20"/>
          <w:lang w:val="hy-AM"/>
        </w:rPr>
        <w:t>с</w:t>
      </w:r>
      <w:r w:rsidR="001A28B0">
        <w:rPr>
          <w:rFonts w:ascii="GHEA Grapalat" w:hAnsi="GHEA Grapalat"/>
          <w:sz w:val="20"/>
          <w:szCs w:val="20"/>
          <w:lang w:val="ru-RU"/>
        </w:rPr>
        <w:t>. Гетазат</w:t>
      </w:r>
      <w:r w:rsidR="001A28B0" w:rsidRPr="006B258B">
        <w:rPr>
          <w:rFonts w:ascii="GHEA Grapalat" w:hAnsi="GHEA Grapalat"/>
          <w:sz w:val="20"/>
          <w:szCs w:val="20"/>
          <w:lang w:val="ru-RU"/>
        </w:rPr>
        <w:t>.</w:t>
      </w:r>
      <w:r w:rsidR="001A28B0" w:rsidRPr="00B001A1">
        <w:rPr>
          <w:rFonts w:ascii="GHEA Grapalat" w:hAnsi="GHEA Grapalat"/>
          <w:sz w:val="20"/>
          <w:szCs w:val="20"/>
          <w:lang w:val="ru-RU"/>
        </w:rPr>
        <w:t xml:space="preserve"> </w:t>
      </w:r>
      <w:r w:rsidR="001A28B0">
        <w:rPr>
          <w:rFonts w:ascii="GHEA Grapalat" w:hAnsi="GHEA Grapalat"/>
          <w:sz w:val="20"/>
          <w:szCs w:val="20"/>
          <w:lang w:val="ru-RU"/>
        </w:rPr>
        <w:t>Средняя школа</w:t>
      </w:r>
      <w:r w:rsidR="001A28B0" w:rsidRPr="006B258B">
        <w:rPr>
          <w:rFonts w:ascii="GHEA Grapalat" w:hAnsi="GHEA Grapalat"/>
          <w:sz w:val="20"/>
          <w:szCs w:val="20"/>
          <w:lang w:val="ru-RU"/>
        </w:rPr>
        <w:t>» ГНКО</w:t>
      </w:r>
      <w:r w:rsidR="001A28B0">
        <w:rPr>
          <w:rFonts w:ascii="GHEA Grapalat" w:hAnsi="GHEA Grapalat"/>
          <w:sz w:val="20"/>
          <w:szCs w:val="20"/>
          <w:lang w:val="ru-RU"/>
        </w:rPr>
        <w:t xml:space="preserve"> </w:t>
      </w:r>
      <w:r w:rsidR="001A28B0" w:rsidRPr="006B258B">
        <w:rPr>
          <w:rFonts w:ascii="GHEA Grapalat" w:hAnsi="GHEA Grapalat"/>
          <w:sz w:val="20"/>
          <w:szCs w:val="20"/>
          <w:lang w:val="ru-RU"/>
        </w:rPr>
        <w:t xml:space="preserve"> </w:t>
      </w:r>
      <w:r w:rsidR="001A28B0">
        <w:rPr>
          <w:rFonts w:ascii="GHEA Grapalat" w:hAnsi="GHEA Grapalat"/>
          <w:sz w:val="20"/>
          <w:szCs w:val="20"/>
          <w:lang w:val="ru-RU"/>
        </w:rPr>
        <w:t>улица Баграмян 1/1</w:t>
      </w:r>
      <w:r w:rsidRPr="006B258B">
        <w:rPr>
          <w:rFonts w:ascii="GHEA Grapalat" w:hAnsi="GHEA Grapalat"/>
          <w:sz w:val="20"/>
          <w:szCs w:val="20"/>
          <w:lang w:val="ru-RU"/>
        </w:rPr>
        <w:t>, 201</w:t>
      </w:r>
      <w:r w:rsidR="00D45C73" w:rsidRPr="00D45C73">
        <w:rPr>
          <w:rFonts w:ascii="GHEA Grapalat" w:hAnsi="GHEA Grapalat"/>
          <w:sz w:val="20"/>
          <w:szCs w:val="20"/>
          <w:lang w:val="ru-RU"/>
        </w:rPr>
        <w:t xml:space="preserve">9 </w:t>
      </w:r>
      <w:r w:rsidRPr="006B258B">
        <w:rPr>
          <w:rFonts w:ascii="GHEA Grapalat" w:hAnsi="GHEA Grapalat"/>
          <w:sz w:val="20"/>
          <w:szCs w:val="20"/>
          <w:lang w:val="ru-RU"/>
        </w:rPr>
        <w:t>года, »</w:t>
      </w:r>
      <w:r w:rsidR="001C5AA6" w:rsidRPr="001C5AA6">
        <w:rPr>
          <w:rFonts w:ascii="GHEA Grapalat" w:hAnsi="GHEA Grapalat"/>
          <w:sz w:val="20"/>
          <w:szCs w:val="20"/>
          <w:lang w:val="ru-RU"/>
        </w:rPr>
        <w:t>1</w:t>
      </w:r>
      <w:r w:rsidR="0037239D" w:rsidRPr="0037239D">
        <w:rPr>
          <w:rFonts w:ascii="GHEA Grapalat" w:hAnsi="GHEA Grapalat"/>
          <w:sz w:val="20"/>
          <w:szCs w:val="20"/>
          <w:lang w:val="ru-RU"/>
        </w:rPr>
        <w:t>9</w:t>
      </w:r>
      <w:r w:rsidRPr="006B258B">
        <w:rPr>
          <w:rFonts w:ascii="GHEA Grapalat" w:hAnsi="GHEA Grapalat"/>
          <w:sz w:val="20"/>
          <w:szCs w:val="20"/>
          <w:lang w:val="ru-RU"/>
        </w:rPr>
        <w:t xml:space="preserve"> декабря в </w:t>
      </w:r>
      <w:r w:rsidR="00D45C73" w:rsidRPr="00D45C73">
        <w:rPr>
          <w:rFonts w:ascii="GHEA Grapalat" w:hAnsi="GHEA Grapalat"/>
          <w:sz w:val="20"/>
          <w:szCs w:val="20"/>
          <w:lang w:val="ru-RU"/>
        </w:rPr>
        <w:t>1</w:t>
      </w:r>
      <w:r w:rsidR="002811E6" w:rsidRPr="002811E6">
        <w:rPr>
          <w:rFonts w:ascii="GHEA Grapalat" w:hAnsi="GHEA Grapalat"/>
          <w:sz w:val="20"/>
          <w:szCs w:val="20"/>
          <w:lang w:val="ru-RU"/>
        </w:rPr>
        <w:t>4</w:t>
      </w:r>
      <w:r w:rsidR="00D45C73" w:rsidRPr="00D45C73">
        <w:rPr>
          <w:rFonts w:ascii="GHEA Grapalat" w:hAnsi="GHEA Grapalat"/>
          <w:sz w:val="20"/>
          <w:szCs w:val="20"/>
          <w:lang w:val="ru-RU"/>
        </w:rPr>
        <w:t>;00</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45C73">
        <w:rPr>
          <w:rFonts w:ascii="GHEA Grapalat" w:hAnsi="GHEA Grapalat"/>
          <w:sz w:val="20"/>
          <w:szCs w:val="20"/>
          <w:lang w:val="ru-RU"/>
        </w:rPr>
        <w:t>Грач</w:t>
      </w:r>
      <w:r w:rsidR="00FA1819" w:rsidRPr="00FA1819">
        <w:rPr>
          <w:rFonts w:ascii="GHEA Grapalat" w:hAnsi="GHEA Grapalat"/>
          <w:sz w:val="20"/>
          <w:szCs w:val="20"/>
          <w:lang w:val="ru-RU"/>
        </w:rPr>
        <w:t>у</w:t>
      </w:r>
      <w:r w:rsidR="00D45C73" w:rsidRPr="00D45C73">
        <w:rPr>
          <w:rFonts w:ascii="GHEA Grapalat" w:hAnsi="GHEA Grapalat"/>
          <w:sz w:val="20"/>
          <w:szCs w:val="20"/>
          <w:lang w:val="ru-RU"/>
        </w:rPr>
        <w:t xml:space="preserve"> Оганнисян</w:t>
      </w:r>
      <w:r w:rsidR="00FA1819" w:rsidRPr="00FA1819">
        <w:rPr>
          <w:rFonts w:ascii="GHEA Grapalat" w:hAnsi="GHEA Grapalat"/>
          <w:sz w:val="20"/>
          <w:szCs w:val="20"/>
          <w:lang w:val="ru-RU"/>
        </w:rPr>
        <w:t>у</w:t>
      </w:r>
      <w:r w:rsidRPr="006B258B">
        <w:rPr>
          <w:rFonts w:ascii="GHEA Grapalat" w:hAnsi="GHEA Grapalat"/>
          <w:sz w:val="20"/>
          <w:szCs w:val="20"/>
          <w:lang w:val="ru-RU"/>
        </w:rPr>
        <w:t xml:space="preserve"> </w:t>
      </w:r>
    </w:p>
    <w:p w:rsidR="006B258B" w:rsidRPr="006B258B" w:rsidRDefault="006B258B" w:rsidP="006B258B">
      <w:pPr>
        <w:ind w:firstLine="720"/>
        <w:jc w:val="both"/>
        <w:rPr>
          <w:rFonts w:ascii="GHEA Grapalat" w:hAnsi="GHEA Grapalat"/>
          <w:sz w:val="20"/>
          <w:szCs w:val="20"/>
          <w:lang w:val="ru-RU"/>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 xml:space="preserve">Телефон 093 </w:t>
      </w:r>
      <w:r w:rsidR="00D45C73" w:rsidRPr="00D45C73">
        <w:rPr>
          <w:rFonts w:ascii="GHEA Grapalat" w:hAnsi="GHEA Grapalat"/>
          <w:sz w:val="20"/>
          <w:szCs w:val="20"/>
          <w:lang w:val="ru-RU"/>
        </w:rPr>
        <w:t xml:space="preserve"> 58-31-37</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Эл. Почта mail</w:t>
      </w:r>
      <w:r w:rsidR="00D45C73">
        <w:rPr>
          <w:rFonts w:ascii="GHEA Grapalat" w:hAnsi="GHEA Grapalat"/>
          <w:sz w:val="20"/>
          <w:szCs w:val="20"/>
          <w:lang w:val="ru-RU"/>
        </w:rPr>
        <w:t xml:space="preserve">: </w:t>
      </w:r>
      <w:r w:rsidRPr="006B258B">
        <w:rPr>
          <w:rFonts w:ascii="GHEA Grapalat" w:hAnsi="GHEA Grapalat"/>
          <w:sz w:val="20"/>
          <w:szCs w:val="20"/>
          <w:lang w:val="ru-RU"/>
        </w:rPr>
        <w:t xml:space="preserve"> </w:t>
      </w:r>
      <w:r w:rsidR="00D56A83" w:rsidRPr="00D56A83">
        <w:rPr>
          <w:rFonts w:ascii="GHEA Grapalat" w:hAnsi="GHEA Grapalat"/>
          <w:color w:val="000000"/>
          <w:sz w:val="20"/>
          <w:szCs w:val="20"/>
          <w:shd w:val="clear" w:color="auto" w:fill="F6F6F6"/>
          <w:lang w:val="hy-AM"/>
        </w:rPr>
        <w:t>getazat</w:t>
      </w:r>
      <w:r w:rsidR="00D56A83" w:rsidRPr="00D56A83">
        <w:rPr>
          <w:rFonts w:ascii="GHEA Grapalat" w:hAnsi="GHEA Grapalat"/>
          <w:color w:val="000000"/>
          <w:sz w:val="20"/>
          <w:szCs w:val="20"/>
          <w:shd w:val="clear" w:color="auto" w:fill="F6F6F6"/>
          <w:lang w:val="af-ZA"/>
        </w:rPr>
        <w:t>@schools.am</w:t>
      </w:r>
    </w:p>
    <w:p w:rsidR="006B258B" w:rsidRPr="006B258B" w:rsidRDefault="006B258B" w:rsidP="006B258B">
      <w:pPr>
        <w:jc w:val="center"/>
        <w:rPr>
          <w:rFonts w:ascii="GHEA Grapalat" w:hAnsi="GHEA Grapalat"/>
          <w:sz w:val="20"/>
          <w:szCs w:val="20"/>
          <w:lang w:val="ru-RU"/>
        </w:rPr>
      </w:pPr>
      <w:r w:rsidRPr="006B258B">
        <w:rPr>
          <w:rFonts w:ascii="GHEA Grapalat" w:hAnsi="GHEA Grapalat"/>
          <w:sz w:val="20"/>
          <w:szCs w:val="20"/>
          <w:lang w:val="ru-RU"/>
        </w:rPr>
        <w:t>Клиент &lt;&lt;</w:t>
      </w:r>
      <w:r w:rsidR="001A28B0">
        <w:rPr>
          <w:rFonts w:ascii="GHEA Grapalat" w:hAnsi="GHEA Grapalat"/>
          <w:sz w:val="20"/>
          <w:szCs w:val="20"/>
          <w:lang w:val="ru-RU"/>
        </w:rPr>
        <w:t xml:space="preserve"> Гетазат </w:t>
      </w:r>
      <w:r w:rsidRPr="006B258B">
        <w:rPr>
          <w:rFonts w:ascii="GHEA Grapalat" w:hAnsi="GHEA Grapalat"/>
          <w:sz w:val="20"/>
          <w:szCs w:val="20"/>
          <w:lang w:val="ru-RU"/>
        </w:rPr>
        <w:t xml:space="preserve"> средняя школа </w:t>
      </w:r>
      <w:r w:rsidR="001A28B0">
        <w:rPr>
          <w:rFonts w:ascii="GHEA Grapalat" w:hAnsi="GHEA Grapalat"/>
          <w:sz w:val="20"/>
          <w:szCs w:val="20"/>
          <w:lang w:val="ru-RU"/>
        </w:rPr>
        <w:t xml:space="preserve"> </w:t>
      </w:r>
      <w:r w:rsidRPr="006B258B">
        <w:rPr>
          <w:rFonts w:ascii="GHEA Grapalat" w:hAnsi="GHEA Grapalat"/>
          <w:sz w:val="20"/>
          <w:szCs w:val="20"/>
          <w:lang w:val="ru-RU"/>
        </w:rPr>
        <w:t>&gt;&gt; ГНКО</w:t>
      </w:r>
    </w:p>
    <w:p w:rsidR="006B258B" w:rsidRPr="006B258B" w:rsidRDefault="006B258B" w:rsidP="006B258B">
      <w:pPr>
        <w:spacing w:after="120"/>
        <w:ind w:right="-7" w:firstLine="567"/>
        <w:jc w:val="right"/>
        <w:rPr>
          <w:rFonts w:ascii="GHEA Grapalat" w:hAnsi="GHEA Grapalat" w:cs="Sylfaen"/>
          <w:i/>
          <w:sz w:val="22"/>
          <w:lang w:val="af-ZA"/>
        </w:rPr>
      </w:pPr>
    </w:p>
    <w:p w:rsidR="00521ECD" w:rsidRPr="00D45C73" w:rsidRDefault="00521ECD" w:rsidP="006E5207">
      <w:pPr>
        <w:pStyle w:val="af3"/>
        <w:spacing w:after="0"/>
        <w:ind w:firstLine="567"/>
        <w:jc w:val="right"/>
        <w:rPr>
          <w:rFonts w:ascii="GHEA Grapalat" w:hAnsi="GHEA Grapalat" w:cs="Sylfaen"/>
          <w:i/>
          <w:sz w:val="20"/>
          <w:szCs w:val="20"/>
          <w:lang w:val="af-ZA"/>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521ECD" w:rsidRPr="006B258B" w:rsidRDefault="00521ECD" w:rsidP="006E5207">
      <w:pPr>
        <w:pStyle w:val="af3"/>
        <w:spacing w:after="0"/>
        <w:ind w:firstLine="567"/>
        <w:jc w:val="right"/>
        <w:rPr>
          <w:rFonts w:ascii="GHEA Grapalat" w:hAnsi="GHEA Grapalat" w:cs="Sylfaen"/>
          <w:i/>
          <w:sz w:val="20"/>
          <w:szCs w:val="20"/>
          <w:lang w:val="ru-RU"/>
        </w:rPr>
      </w:pPr>
    </w:p>
    <w:p w:rsidR="00D45C73" w:rsidRDefault="00D45C73"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1A28B0" w:rsidRDefault="001A28B0" w:rsidP="006E5207">
      <w:pPr>
        <w:pStyle w:val="af3"/>
        <w:spacing w:after="0"/>
        <w:ind w:firstLine="567"/>
        <w:jc w:val="right"/>
        <w:rPr>
          <w:rFonts w:ascii="GHEA Grapalat" w:hAnsi="GHEA Grapalat" w:cs="Sylfaen"/>
          <w:i/>
          <w:sz w:val="20"/>
          <w:szCs w:val="20"/>
          <w:lang w:val="ru-RU"/>
        </w:rPr>
      </w:pPr>
    </w:p>
    <w:p w:rsidR="001A28B0" w:rsidRDefault="001A28B0" w:rsidP="006E5207">
      <w:pPr>
        <w:pStyle w:val="af3"/>
        <w:spacing w:after="0"/>
        <w:ind w:firstLine="567"/>
        <w:jc w:val="right"/>
        <w:rPr>
          <w:rFonts w:ascii="GHEA Grapalat" w:hAnsi="GHEA Grapalat" w:cs="Sylfaen"/>
          <w:i/>
          <w:sz w:val="20"/>
          <w:szCs w:val="20"/>
          <w:lang w:val="ru-RU"/>
        </w:rPr>
      </w:pPr>
    </w:p>
    <w:p w:rsidR="006E5207" w:rsidRDefault="006E5207" w:rsidP="006E5207">
      <w:pPr>
        <w:pStyle w:val="af3"/>
        <w:spacing w:after="0"/>
        <w:ind w:firstLine="567"/>
        <w:jc w:val="right"/>
        <w:rPr>
          <w:rFonts w:ascii="GHEA Grapalat" w:hAnsi="GHEA Grapalat" w:cs="Sylfaen"/>
          <w:i/>
          <w:sz w:val="20"/>
          <w:szCs w:val="20"/>
          <w:lang w:val="af-ZA"/>
        </w:rPr>
      </w:pPr>
      <w:r>
        <w:rPr>
          <w:rFonts w:ascii="GHEA Grapalat" w:hAnsi="GHEA Grapalat" w:cs="Sylfaen"/>
          <w:i/>
          <w:sz w:val="20"/>
          <w:szCs w:val="20"/>
        </w:rPr>
        <w:lastRenderedPageBreak/>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521ECD" w:rsidP="006E5207">
      <w:pPr>
        <w:pStyle w:val="af3"/>
        <w:spacing w:after="0"/>
        <w:ind w:firstLine="567"/>
        <w:jc w:val="right"/>
        <w:rPr>
          <w:rFonts w:ascii="GHEA Grapalat" w:hAnsi="GHEA Grapalat" w:cs="Sylfaen"/>
          <w:i/>
          <w:sz w:val="20"/>
          <w:szCs w:val="20"/>
          <w:lang w:val="af-ZA"/>
        </w:rPr>
      </w:pPr>
      <w:r w:rsidRPr="00521ECD">
        <w:rPr>
          <w:rFonts w:ascii="GHEA Grapalat" w:hAnsi="GHEA Grapalat"/>
          <w:sz w:val="20"/>
          <w:lang w:val="af-ZA"/>
        </w:rPr>
        <w:t>ԱՄ</w:t>
      </w:r>
      <w:r w:rsidR="001A28B0">
        <w:rPr>
          <w:rFonts w:ascii="GHEA Grapalat" w:hAnsi="GHEA Grapalat"/>
          <w:sz w:val="20"/>
          <w:lang w:val="ru-RU"/>
        </w:rPr>
        <w:t>Գ</w:t>
      </w:r>
      <w:r w:rsidRPr="00521ECD">
        <w:rPr>
          <w:rFonts w:ascii="GHEA Grapalat" w:hAnsi="GHEA Grapalat"/>
          <w:sz w:val="20"/>
          <w:lang w:val="af-ZA"/>
        </w:rPr>
        <w:t>ՀՄԴ-</w:t>
      </w:r>
      <w:r>
        <w:rPr>
          <w:rFonts w:ascii="GHEA Grapalat" w:hAnsi="GHEA Grapalat"/>
          <w:sz w:val="20"/>
          <w:lang w:val="af-ZA"/>
        </w:rPr>
        <w:t>ԳՀ</w:t>
      </w:r>
      <w:r w:rsidRPr="00521ECD">
        <w:rPr>
          <w:rFonts w:ascii="GHEA Grapalat" w:hAnsi="GHEA Grapalat"/>
          <w:sz w:val="20"/>
          <w:lang w:val="af-ZA"/>
        </w:rPr>
        <w:t>ԱՊՁԲ-19/0</w:t>
      </w:r>
      <w:r>
        <w:rPr>
          <w:rFonts w:ascii="GHEA Grapalat" w:hAnsi="GHEA Grapalat"/>
          <w:sz w:val="20"/>
          <w:lang w:val="af-ZA"/>
        </w:rPr>
        <w:t>2</w:t>
      </w:r>
      <w:r>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af3"/>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8201B">
        <w:rPr>
          <w:rFonts w:ascii="GHEA Grapalat" w:hAnsi="GHEA Grapalat" w:cs="Sylfaen"/>
          <w:i/>
          <w:sz w:val="20"/>
          <w:szCs w:val="20"/>
          <w:lang w:val="af-ZA"/>
        </w:rPr>
        <w:t xml:space="preserve"> </w:t>
      </w:r>
      <w:r>
        <w:rPr>
          <w:rFonts w:ascii="GHEA Grapalat" w:hAnsi="GHEA Grapalat" w:cs="Sylfaen"/>
          <w:i/>
          <w:sz w:val="20"/>
          <w:szCs w:val="20"/>
        </w:rPr>
        <w:t>հարցման</w:t>
      </w:r>
      <w:r w:rsidRPr="0018201B">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 </w:t>
      </w:r>
      <w:r w:rsidR="006E5207">
        <w:rPr>
          <w:rFonts w:ascii="GHEA Grapalat" w:hAnsi="GHEA Grapalat" w:cs="Sylfaen"/>
          <w:i/>
          <w:sz w:val="20"/>
          <w:szCs w:val="20"/>
        </w:rPr>
        <w:t>հանձնաժողովի</w:t>
      </w:r>
    </w:p>
    <w:p w:rsidR="006E5207" w:rsidRPr="006B258B" w:rsidRDefault="006E5207" w:rsidP="006E5207">
      <w:pPr>
        <w:pStyle w:val="af3"/>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37239D">
        <w:rPr>
          <w:rFonts w:ascii="GHEA Grapalat" w:hAnsi="GHEA Grapalat" w:cs="Times Armenian"/>
          <w:i/>
          <w:sz w:val="20"/>
          <w:szCs w:val="20"/>
          <w:lang w:val="af-ZA"/>
        </w:rPr>
        <w:t>դեկտ</w:t>
      </w:r>
      <w:r w:rsidR="006B258B" w:rsidRPr="006B258B">
        <w:rPr>
          <w:rFonts w:ascii="GHEA Grapalat" w:hAnsi="GHEA Grapalat" w:cs="Times Armenian"/>
          <w:i/>
          <w:sz w:val="20"/>
          <w:szCs w:val="20"/>
          <w:lang w:val="af-ZA"/>
        </w:rPr>
        <w:t xml:space="preserve">եմբերի </w:t>
      </w:r>
      <w:r w:rsidR="0037239D">
        <w:rPr>
          <w:rFonts w:ascii="GHEA Grapalat" w:hAnsi="GHEA Grapalat" w:cs="Times Armenian"/>
          <w:i/>
          <w:sz w:val="20"/>
          <w:szCs w:val="20"/>
          <w:lang w:val="af-ZA"/>
        </w:rPr>
        <w:t xml:space="preserve"> </w:t>
      </w:r>
      <w:r w:rsidR="001C5AA6">
        <w:rPr>
          <w:rFonts w:ascii="GHEA Grapalat" w:hAnsi="GHEA Grapalat" w:cs="Times Armenian"/>
          <w:i/>
          <w:sz w:val="20"/>
          <w:szCs w:val="20"/>
          <w:lang w:val="af-ZA"/>
        </w:rPr>
        <w:t>1</w:t>
      </w:r>
      <w:r w:rsidR="001A28B0" w:rsidRPr="001A28B0">
        <w:rPr>
          <w:rFonts w:ascii="GHEA Grapalat" w:hAnsi="GHEA Grapalat" w:cs="Times Armenian"/>
          <w:i/>
          <w:sz w:val="20"/>
          <w:szCs w:val="20"/>
          <w:lang w:val="af-ZA"/>
        </w:rPr>
        <w:t>2</w:t>
      </w:r>
      <w:r w:rsidR="006B258B" w:rsidRPr="006B258B">
        <w:rPr>
          <w:rFonts w:ascii="GHEA Grapalat" w:hAnsi="GHEA Grapalat" w:cs="Times Armenian"/>
          <w:i/>
          <w:sz w:val="20"/>
          <w:szCs w:val="20"/>
          <w:lang w:val="af-ZA"/>
        </w:rPr>
        <w:t xml:space="preserve">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D45C73" w:rsidRPr="00D45C73" w:rsidRDefault="00D45C73" w:rsidP="00D45C73">
      <w:pPr>
        <w:tabs>
          <w:tab w:val="left" w:pos="5968"/>
        </w:tabs>
        <w:spacing w:after="120"/>
        <w:ind w:right="-7" w:firstLine="567"/>
        <w:jc w:val="center"/>
        <w:rPr>
          <w:rFonts w:ascii="GHEA Grapalat" w:hAnsi="GHEA Grapalat"/>
          <w:lang w:val="af-ZA"/>
        </w:rPr>
      </w:pPr>
      <w:r w:rsidRPr="00D45C73">
        <w:rPr>
          <w:rFonts w:ascii="GHEA Grapalat" w:hAnsi="GHEA Grapalat"/>
          <w:lang w:val="af-ZA"/>
        </w:rPr>
        <w:t>&lt;&lt;</w:t>
      </w:r>
      <w:r w:rsidRPr="00D45C73">
        <w:rPr>
          <w:rFonts w:ascii="GHEA Grapalat" w:hAnsi="GHEA Grapalat"/>
          <w:lang w:val="ru-RU"/>
        </w:rPr>
        <w:t>ՀՀ</w:t>
      </w:r>
      <w:r w:rsidRPr="00D45C73">
        <w:rPr>
          <w:rFonts w:ascii="GHEA Grapalat" w:hAnsi="GHEA Grapalat"/>
          <w:lang w:val="af-ZA"/>
        </w:rPr>
        <w:t xml:space="preserve"> ԱՐԱՐԱՏԻ ՄԱՐԶԻ </w:t>
      </w:r>
      <w:r w:rsidR="001A28B0">
        <w:rPr>
          <w:rFonts w:ascii="GHEA Grapalat" w:hAnsi="GHEA Grapalat" w:cs="Sylfaen"/>
          <w:lang w:val="ru-RU"/>
        </w:rPr>
        <w:t>ԳԵՏԱԶԱՏ</w:t>
      </w:r>
      <w:r w:rsidRPr="00D45C73">
        <w:rPr>
          <w:rFonts w:ascii="GHEA Grapalat" w:hAnsi="GHEA Grapalat" w:cs="Sylfaen"/>
          <w:lang w:val="hy-AM"/>
        </w:rPr>
        <w:t>Ի</w:t>
      </w:r>
      <w:r w:rsidRPr="00D45C73">
        <w:rPr>
          <w:rFonts w:ascii="GHEA Grapalat" w:hAnsi="GHEA Grapalat" w:cs="Arial"/>
          <w:lang w:val="hy-AM"/>
        </w:rPr>
        <w:t xml:space="preserve"> </w:t>
      </w:r>
      <w:r w:rsidRPr="00D45C73">
        <w:rPr>
          <w:rFonts w:ascii="GHEA Grapalat" w:hAnsi="GHEA Grapalat" w:cs="Sylfaen"/>
          <w:lang w:val="hy-AM"/>
        </w:rPr>
        <w:t>ՄԻՋՆԱԿԱՐԳ</w:t>
      </w:r>
      <w:r w:rsidRPr="00D45C73">
        <w:rPr>
          <w:rFonts w:ascii="GHEA Grapalat" w:hAnsi="GHEA Grapalat" w:cs="Arial"/>
          <w:lang w:val="hy-AM"/>
        </w:rPr>
        <w:t xml:space="preserve"> </w:t>
      </w:r>
      <w:r w:rsidRPr="00D45C73">
        <w:rPr>
          <w:rFonts w:ascii="GHEA Grapalat" w:hAnsi="GHEA Grapalat" w:cs="Sylfaen"/>
          <w:lang w:val="hy-AM"/>
        </w:rPr>
        <w:t>ԴՊՐՈՑ</w:t>
      </w:r>
      <w:r w:rsidRPr="00D45C73">
        <w:rPr>
          <w:rFonts w:ascii="GHEA Grapalat" w:hAnsi="GHEA Grapalat"/>
          <w:lang w:val="hy-AM"/>
        </w:rPr>
        <w:t>&gt;&gt;</w:t>
      </w:r>
      <w:r w:rsidRPr="00D45C73">
        <w:rPr>
          <w:rFonts w:ascii="GHEA Grapalat" w:eastAsia="MS Mincho" w:hAnsi="GHEA Grapalat" w:cs="MS Mincho"/>
          <w:lang w:val="hy-AM"/>
        </w:rPr>
        <w:t xml:space="preserve"> ՊՈԱԿ</w:t>
      </w:r>
    </w:p>
    <w:p w:rsidR="006E5207" w:rsidRPr="00D45C73" w:rsidRDefault="006E5207" w:rsidP="006E5207">
      <w:pPr>
        <w:pStyle w:val="af3"/>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af3"/>
        <w:ind w:right="-7" w:firstLine="567"/>
        <w:jc w:val="center"/>
        <w:rPr>
          <w:rFonts w:ascii="GHEA Grapalat" w:hAnsi="GHEA Grapalat" w:cs="Sylfaen"/>
          <w:lang w:val="af-ZA"/>
        </w:rPr>
      </w:pPr>
    </w:p>
    <w:p w:rsidR="006E5207" w:rsidRPr="00D45C73" w:rsidRDefault="006E5207" w:rsidP="006E5207">
      <w:pPr>
        <w:pStyle w:val="af3"/>
        <w:ind w:right="-7" w:firstLine="567"/>
        <w:jc w:val="center"/>
        <w:rPr>
          <w:rFonts w:ascii="GHEA Grapalat" w:hAnsi="GHEA Grapalat" w:cs="Sylfaen"/>
          <w:lang w:val="af-ZA"/>
        </w:rPr>
      </w:pPr>
    </w:p>
    <w:p w:rsidR="00D45C73" w:rsidRPr="00D45C73"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Pr>
          <w:rFonts w:ascii="GHEA Grapalat" w:hAnsi="GHEA Grapalat"/>
          <w:sz w:val="20"/>
          <w:szCs w:val="20"/>
          <w:lang w:val="ru-RU"/>
        </w:rPr>
        <w:t>ՀՀ</w:t>
      </w:r>
      <w:r w:rsidR="001A28B0">
        <w:rPr>
          <w:rFonts w:ascii="GHEA Grapalat" w:hAnsi="GHEA Grapalat"/>
          <w:sz w:val="20"/>
          <w:szCs w:val="20"/>
          <w:lang w:val="af-ZA"/>
        </w:rPr>
        <w:t xml:space="preserve"> ԱՐԱՐԱՏԻ ՄԱՐԶ</w:t>
      </w:r>
      <w:r w:rsidR="001A28B0" w:rsidRPr="001A28B0">
        <w:rPr>
          <w:rFonts w:ascii="GHEA Grapalat" w:hAnsi="GHEA Grapalat"/>
          <w:sz w:val="20"/>
          <w:szCs w:val="20"/>
          <w:lang w:val="af-ZA"/>
        </w:rPr>
        <w:t xml:space="preserve"> </w:t>
      </w:r>
      <w:r w:rsidR="001A28B0">
        <w:rPr>
          <w:rFonts w:ascii="GHEA Grapalat" w:hAnsi="GHEA Grapalat"/>
          <w:sz w:val="20"/>
          <w:szCs w:val="20"/>
          <w:lang w:val="ru-RU"/>
        </w:rPr>
        <w:t>ԳԵՏԱԶԱՏԻ</w:t>
      </w:r>
      <w:r w:rsidR="001A28B0" w:rsidRPr="001A28B0">
        <w:rPr>
          <w:rFonts w:ascii="GHEA Grapalat" w:hAnsi="GHEA Grapalat"/>
          <w:sz w:val="20"/>
          <w:szCs w:val="20"/>
          <w:lang w:val="af-ZA"/>
        </w:rPr>
        <w:t xml:space="preserve"> </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p>
    <w:p w:rsidR="006E5207" w:rsidRDefault="006E5207" w:rsidP="006E5207">
      <w:pPr>
        <w:pStyle w:val="af3"/>
        <w:ind w:right="-7"/>
        <w:jc w:val="center"/>
        <w:rPr>
          <w:rFonts w:ascii="GHEA Grapalat" w:hAnsi="GHEA Grapalat"/>
          <w:szCs w:val="22"/>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Pr="0018201B">
        <w:rPr>
          <w:rFonts w:ascii="GHEA Grapalat" w:hAnsi="GHEA Grapalat"/>
          <w:sz w:val="20"/>
          <w:szCs w:val="20"/>
          <w:lang w:val="af-ZA"/>
        </w:rPr>
        <w:t xml:space="preserve"> </w:t>
      </w:r>
      <w:r w:rsidRPr="0018201B">
        <w:rPr>
          <w:rFonts w:ascii="GHEA Grapalat" w:hAnsi="GHEA Grapalat"/>
          <w:sz w:val="20"/>
          <w:szCs w:val="20"/>
        </w:rPr>
        <w:t>ընթացակարգը</w:t>
      </w:r>
      <w:r w:rsidRPr="0018201B">
        <w:rPr>
          <w:rFonts w:ascii="GHEA Grapalat" w:hAnsi="GHEA Grapalat"/>
          <w:sz w:val="20"/>
          <w:szCs w:val="20"/>
          <w:lang w:val="af-ZA"/>
        </w:rPr>
        <w:t xml:space="preserve"> </w:t>
      </w:r>
      <w:r w:rsidRPr="0018201B">
        <w:rPr>
          <w:rFonts w:ascii="GHEA Grapalat" w:hAnsi="GHEA Grapalat"/>
          <w:sz w:val="20"/>
          <w:szCs w:val="20"/>
        </w:rPr>
        <w:t>կազմակերպվում</w:t>
      </w:r>
      <w:r w:rsidRPr="0018201B">
        <w:rPr>
          <w:rFonts w:ascii="GHEA Grapalat" w:hAnsi="GHEA Grapalat"/>
          <w:sz w:val="20"/>
          <w:szCs w:val="20"/>
          <w:lang w:val="af-ZA"/>
        </w:rPr>
        <w:t xml:space="preserve"> </w:t>
      </w:r>
      <w:r w:rsidRPr="0018201B">
        <w:rPr>
          <w:rFonts w:ascii="GHEA Grapalat" w:hAnsi="GHEA Grapalat"/>
          <w:sz w:val="20"/>
          <w:szCs w:val="20"/>
        </w:rPr>
        <w:t>է</w:t>
      </w:r>
      <w:r w:rsidRPr="0018201B">
        <w:rPr>
          <w:rFonts w:ascii="GHEA Grapalat" w:hAnsi="GHEA Grapalat"/>
          <w:sz w:val="20"/>
          <w:szCs w:val="20"/>
          <w:lang w:val="af-ZA"/>
        </w:rPr>
        <w:t xml:space="preserve">  </w:t>
      </w:r>
      <w:r w:rsidRPr="0018201B">
        <w:rPr>
          <w:rFonts w:ascii="GHEA Grapalat" w:hAnsi="GHEA Grapalat"/>
          <w:sz w:val="20"/>
          <w:szCs w:val="20"/>
        </w:rPr>
        <w:t>հիմք</w:t>
      </w:r>
      <w:r w:rsidRPr="0018201B">
        <w:rPr>
          <w:rFonts w:ascii="GHEA Grapalat" w:hAnsi="GHEA Grapalat"/>
          <w:sz w:val="20"/>
          <w:szCs w:val="20"/>
          <w:lang w:val="af-ZA"/>
        </w:rPr>
        <w:t xml:space="preserve"> </w:t>
      </w:r>
      <w:r w:rsidRPr="0018201B">
        <w:rPr>
          <w:rFonts w:ascii="GHEA Grapalat" w:hAnsi="GHEA Grapalat"/>
          <w:sz w:val="20"/>
          <w:szCs w:val="20"/>
        </w:rPr>
        <w:t>ընդունելով</w:t>
      </w:r>
      <w:r w:rsidRPr="0018201B">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Pr="0018201B">
        <w:rPr>
          <w:rFonts w:ascii="GHEA Grapalat" w:hAnsi="GHEA Grapalat"/>
          <w:sz w:val="20"/>
          <w:szCs w:val="20"/>
          <w:lang w:val="af-ZA"/>
        </w:rPr>
        <w:t xml:space="preserve"> </w:t>
      </w:r>
      <w:r w:rsidRPr="0018201B">
        <w:rPr>
          <w:rFonts w:ascii="GHEA Grapalat" w:hAnsi="GHEA Grapalat"/>
          <w:sz w:val="20"/>
          <w:szCs w:val="20"/>
        </w:rPr>
        <w:t>մասին</w:t>
      </w:r>
      <w:r w:rsidRPr="0018201B">
        <w:rPr>
          <w:rFonts w:ascii="GHEA Grapalat" w:hAnsi="GHEA Grapalat"/>
          <w:sz w:val="20"/>
          <w:szCs w:val="20"/>
          <w:lang w:val="af-ZA"/>
        </w:rPr>
        <w:t xml:space="preserve"> </w:t>
      </w:r>
      <w:r w:rsidRPr="0018201B">
        <w:rPr>
          <w:rFonts w:ascii="GHEA Grapalat" w:hAnsi="GHEA Grapalat"/>
          <w:sz w:val="20"/>
          <w:szCs w:val="20"/>
        </w:rPr>
        <w:t>օրենքի</w:t>
      </w:r>
      <w:r w:rsidRPr="0018201B">
        <w:rPr>
          <w:rFonts w:ascii="GHEA Grapalat" w:hAnsi="GHEA Grapalat"/>
          <w:sz w:val="20"/>
          <w:szCs w:val="20"/>
          <w:lang w:val="hy-AM"/>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Pr="0018201B">
        <w:rPr>
          <w:rFonts w:ascii="GHEA Grapalat" w:hAnsi="GHEA Grapalat"/>
          <w:sz w:val="20"/>
          <w:szCs w:val="20"/>
          <w:lang w:val="af-ZA"/>
        </w:rPr>
        <w:t xml:space="preserve"> </w:t>
      </w:r>
      <w:r w:rsidRPr="0018201B">
        <w:rPr>
          <w:rFonts w:ascii="GHEA Grapalat" w:hAnsi="GHEA Grapalat"/>
          <w:sz w:val="20"/>
          <w:szCs w:val="20"/>
        </w:rPr>
        <w:t>կետի</w:t>
      </w:r>
      <w:r w:rsidRPr="0018201B">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lastRenderedPageBreak/>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6E5207" w:rsidRPr="00B001A1"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sidRPr="00B001A1">
        <w:rPr>
          <w:rFonts w:ascii="GHEA Grapalat" w:hAnsi="GHEA Grapalat"/>
          <w:sz w:val="20"/>
          <w:szCs w:val="20"/>
          <w:lang w:val="ru-RU"/>
        </w:rPr>
        <w:t>ՀՀ</w:t>
      </w:r>
      <w:r w:rsidRPr="00B001A1">
        <w:rPr>
          <w:rFonts w:ascii="GHEA Grapalat" w:hAnsi="GHEA Grapalat"/>
          <w:sz w:val="20"/>
          <w:szCs w:val="20"/>
          <w:lang w:val="af-ZA"/>
        </w:rPr>
        <w:t xml:space="preserve"> </w:t>
      </w:r>
      <w:r w:rsidRPr="00D45C73">
        <w:rPr>
          <w:rFonts w:ascii="GHEA Grapalat" w:hAnsi="GHEA Grapalat"/>
          <w:sz w:val="20"/>
          <w:szCs w:val="20"/>
          <w:lang w:val="af-ZA"/>
        </w:rPr>
        <w:t xml:space="preserve">ԱՐԱՐԱՏԻ ՄԱՐԶԻ </w:t>
      </w:r>
      <w:r w:rsidR="001A28B0">
        <w:rPr>
          <w:rFonts w:ascii="GHEA Grapalat" w:hAnsi="GHEA Grapalat" w:cs="Sylfaen"/>
          <w:sz w:val="20"/>
          <w:szCs w:val="20"/>
          <w:lang w:val="ru-RU"/>
        </w:rPr>
        <w:t>ԳԵՏԱԶԱՏՒ</w:t>
      </w:r>
      <w:r w:rsidR="001A28B0" w:rsidRPr="001A28B0">
        <w:rPr>
          <w:rFonts w:ascii="GHEA Grapalat" w:hAnsi="GHEA Grapalat" w:cs="Sylfaen"/>
          <w:sz w:val="20"/>
          <w:szCs w:val="20"/>
          <w:lang w:val="af-ZA"/>
        </w:rPr>
        <w:t xml:space="preserve"> </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r w:rsidRPr="00B001A1">
        <w:rPr>
          <w:rFonts w:ascii="GHEA Grapalat" w:hAnsi="GHEA Grapalat"/>
          <w:szCs w:val="22"/>
          <w:lang w:val="af-ZA"/>
        </w:rPr>
        <w:t xml:space="preserve">  </w:t>
      </w:r>
      <w:r w:rsidR="006E5207"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D56A83">
        <w:rPr>
          <w:rFonts w:ascii="GHEA Grapalat" w:hAnsi="GHEA Grapalat"/>
          <w:sz w:val="20"/>
          <w:lang w:val="af-ZA"/>
        </w:rPr>
        <w:t>ԱՄԳ</w:t>
      </w:r>
      <w:r w:rsidR="00521ECD" w:rsidRPr="00521ECD">
        <w:rPr>
          <w:rFonts w:ascii="GHEA Grapalat" w:hAnsi="GHEA Grapalat"/>
          <w:sz w:val="20"/>
          <w:lang w:val="af-ZA"/>
        </w:rPr>
        <w:t>ՀՄԴ-</w:t>
      </w:r>
      <w:r w:rsidR="00521ECD">
        <w:rPr>
          <w:rFonts w:ascii="GHEA Grapalat" w:hAnsi="GHEA Grapalat"/>
          <w:sz w:val="20"/>
          <w:lang w:val="af-ZA"/>
        </w:rPr>
        <w:t>ԳՀ</w:t>
      </w:r>
      <w:r w:rsidR="00521ECD" w:rsidRPr="00521ECD">
        <w:rPr>
          <w:rFonts w:ascii="GHEA Grapalat" w:hAnsi="GHEA Grapalat"/>
          <w:sz w:val="20"/>
          <w:lang w:val="af-ZA"/>
        </w:rPr>
        <w:t>ԱՊՁԲ-19/0</w:t>
      </w:r>
      <w:r w:rsidR="00521ECD">
        <w:rPr>
          <w:rFonts w:ascii="GHEA Grapalat" w:hAnsi="GHEA Grapalat"/>
          <w:sz w:val="20"/>
          <w:lang w:val="af-ZA"/>
        </w:rPr>
        <w:t>2</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Արարատի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մարզ</w:t>
      </w:r>
      <w:r w:rsidR="00D45C73" w:rsidRPr="00D45C73">
        <w:rPr>
          <w:rFonts w:ascii="GHEA Grapalat" w:hAnsi="GHEA Grapalat" w:cs="Sylfaen"/>
          <w:sz w:val="20"/>
          <w:lang w:val="af-ZA"/>
        </w:rPr>
        <w:t xml:space="preserve"> </w:t>
      </w:r>
      <w:r w:rsidR="00D56A83">
        <w:rPr>
          <w:rFonts w:ascii="GHEA Grapalat" w:hAnsi="GHEA Grapalat" w:cs="Sylfaen"/>
          <w:sz w:val="20"/>
        </w:rPr>
        <w:t>Գետազատի</w:t>
      </w:r>
      <w:r w:rsidR="00D56A83" w:rsidRPr="00D56A83">
        <w:rPr>
          <w:rFonts w:ascii="GHEA Grapalat" w:hAnsi="GHEA Grapalat" w:cs="Sylfaen"/>
          <w:sz w:val="20"/>
          <w:lang w:val="af-ZA"/>
        </w:rPr>
        <w:t xml:space="preserve"> </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միջնակարգ</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դպրոց</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6E5207" w:rsidRPr="00D45C73" w:rsidRDefault="006E5207" w:rsidP="006E5207">
      <w:pPr>
        <w:pStyle w:val="23"/>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sidRPr="00D45C73">
        <w:rPr>
          <w:rFonts w:ascii="GHEA Grapalat" w:hAnsi="GHEA Grapalat"/>
          <w:sz w:val="24"/>
          <w:szCs w:val="24"/>
        </w:rPr>
        <w:t>«</w:t>
      </w:r>
      <w:r w:rsidRPr="00D45C73">
        <w:rPr>
          <w:rFonts w:ascii="GHEA Grapalat" w:hAnsi="GHEA Grapalat"/>
          <w:vertAlign w:val="subscript"/>
        </w:rPr>
        <w:t xml:space="preserve"> </w:t>
      </w:r>
      <w:r w:rsidR="00D56A83" w:rsidRPr="00D56A83">
        <w:rPr>
          <w:rFonts w:ascii="GHEA Grapalat" w:hAnsi="GHEA Grapalat"/>
          <w:color w:val="000000"/>
          <w:shd w:val="clear" w:color="auto" w:fill="F6F6F6"/>
          <w:lang w:val="hy-AM"/>
        </w:rPr>
        <w:t>getazat</w:t>
      </w:r>
      <w:r w:rsidR="00D56A83" w:rsidRPr="00D56A83">
        <w:rPr>
          <w:rFonts w:ascii="GHEA Grapalat" w:hAnsi="GHEA Grapalat"/>
          <w:color w:val="000000"/>
          <w:shd w:val="clear" w:color="auto" w:fill="F6F6F6"/>
        </w:rPr>
        <w:t>@schools.am</w:t>
      </w:r>
      <w:r w:rsidRPr="00D45C73">
        <w:rPr>
          <w:rFonts w:ascii="GHEA Grapalat" w:hAnsi="GHEA Grapalat"/>
          <w:sz w:val="24"/>
          <w:szCs w:val="24"/>
        </w:rPr>
        <w:t>»</w:t>
      </w:r>
    </w:p>
    <w:p w:rsidR="006E5207" w:rsidRDefault="006E5207" w:rsidP="006E5207">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lastRenderedPageBreak/>
        <w:t>ՄԱՍ</w:t>
      </w:r>
      <w:r>
        <w:rPr>
          <w:rFonts w:ascii="GHEA Grapalat" w:hAnsi="GHEA Grapalat" w:cs="Times Armenian"/>
          <w:szCs w:val="22"/>
          <w:lang w:val="af-ZA"/>
        </w:rPr>
        <w:t xml:space="preserve">  I</w:t>
      </w:r>
    </w:p>
    <w:p w:rsidR="006E5207" w:rsidRDefault="006E5207" w:rsidP="006E5207">
      <w:pPr>
        <w:pStyle w:val="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r w:rsidRPr="00D45C73">
        <w:rPr>
          <w:rFonts w:ascii="GHEA Grapalat" w:hAnsi="GHEA Grapalat" w:cs="Sylfaen"/>
          <w:i w:val="0"/>
        </w:rPr>
        <w:t>հանդիսանում</w:t>
      </w:r>
      <w:r w:rsidRPr="00D45C73">
        <w:rPr>
          <w:rFonts w:ascii="GHEA Grapalat" w:hAnsi="GHEA Grapalat" w:cs="Sylfaen"/>
          <w:i w:val="0"/>
          <w:lang w:val="af-ZA"/>
        </w:rPr>
        <w:t xml:space="preserve">  </w:t>
      </w:r>
      <w:r w:rsidR="00D45C73" w:rsidRPr="00D45C73">
        <w:rPr>
          <w:rFonts w:ascii="GHEA Grapalat" w:hAnsi="GHEA Grapalat" w:cs="Sylfaen"/>
          <w:i w:val="0"/>
          <w:lang w:val="ru-RU"/>
        </w:rPr>
        <w:t>ՀՀ</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Արարատի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մարզ</w:t>
      </w:r>
      <w:r w:rsidR="00D45C73" w:rsidRPr="00D45C73">
        <w:rPr>
          <w:rFonts w:ascii="GHEA Grapalat" w:hAnsi="GHEA Grapalat" w:cs="Sylfaen"/>
          <w:i w:val="0"/>
          <w:lang w:val="af-ZA"/>
        </w:rPr>
        <w:t xml:space="preserve"> </w:t>
      </w:r>
      <w:r w:rsidR="001A28B0" w:rsidRPr="001A28B0">
        <w:rPr>
          <w:rFonts w:ascii="GHEA Grapalat" w:hAnsi="GHEA Grapalat" w:cs="Sylfaen"/>
          <w:i w:val="0"/>
          <w:lang w:val="en-US"/>
        </w:rPr>
        <w:t xml:space="preserve"> </w:t>
      </w:r>
      <w:r w:rsidR="001A28B0">
        <w:rPr>
          <w:rFonts w:ascii="GHEA Grapalat" w:hAnsi="GHEA Grapalat" w:cs="Sylfaen"/>
          <w:i w:val="0"/>
          <w:lang w:val="ru-RU"/>
        </w:rPr>
        <w:t>Գետազատի</w:t>
      </w:r>
      <w:r w:rsidR="00065381">
        <w:rPr>
          <w:rFonts w:ascii="GHEA Grapalat" w:hAnsi="GHEA Grapalat" w:cs="Sylfaen"/>
          <w:i w:val="0"/>
          <w:lang w:val="af-ZA"/>
        </w:rPr>
        <w:t xml:space="preserve"> </w:t>
      </w:r>
      <w:r w:rsidR="00D45C73" w:rsidRPr="00D45C73">
        <w:rPr>
          <w:rFonts w:ascii="GHEA Grapalat" w:hAnsi="GHEA Grapalat" w:cs="Sylfaen"/>
          <w:i w:val="0"/>
          <w:lang w:val="ru-RU"/>
        </w:rPr>
        <w:t>միջնակարգ</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դպրոց</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ՊՈԱԿ</w:t>
      </w:r>
      <w:r w:rsidR="00D45C73" w:rsidRPr="00D45C73">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Pr="00D45C73">
        <w:rPr>
          <w:rFonts w:ascii="GHEA Grapalat" w:hAnsi="GHEA Grapalat"/>
          <w:i w:val="0"/>
        </w:rPr>
        <w:t>որոնք</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D45C73" w:rsidRPr="00D45C73">
        <w:rPr>
          <w:rFonts w:ascii="GHEA Grapalat" w:hAnsi="GHEA Grapalat"/>
          <w:i w:val="0"/>
          <w:lang w:val="en-US"/>
        </w:rPr>
        <w:t xml:space="preserve"> 14</w:t>
      </w:r>
      <w:r w:rsidRPr="00D45C73">
        <w:rPr>
          <w:rFonts w:ascii="GHEA Grapalat" w:hAnsi="GHEA Grapalat"/>
          <w:i w:val="0"/>
          <w:lang w:val="af-ZA"/>
        </w:rPr>
        <w:t xml:space="preserve">» </w:t>
      </w:r>
      <w:r w:rsidRPr="00D45C73">
        <w:rPr>
          <w:rFonts w:ascii="GHEA Grapalat" w:hAnsi="GHEA Grapalat" w:cs="Sylfaen"/>
          <w:i w:val="0"/>
        </w:rPr>
        <w:t>չափաբաժիներում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37239D" w:rsidRPr="00521ECD" w:rsidTr="0037239D">
        <w:tc>
          <w:tcPr>
            <w:tcW w:w="1530" w:type="dxa"/>
            <w:tcBorders>
              <w:top w:val="single" w:sz="4" w:space="0" w:color="auto"/>
              <w:left w:val="single" w:sz="4" w:space="0" w:color="auto"/>
              <w:bottom w:val="single" w:sz="4" w:space="0" w:color="auto"/>
              <w:right w:val="single" w:sz="4" w:space="0" w:color="auto"/>
            </w:tcBorders>
            <w:vAlign w:val="center"/>
            <w:hideMark/>
          </w:tcPr>
          <w:p w:rsidR="0037239D" w:rsidRPr="001A28B0" w:rsidRDefault="001C5AA6">
            <w:pPr>
              <w:pStyle w:val="23"/>
              <w:spacing w:line="240" w:lineRule="auto"/>
              <w:ind w:firstLine="0"/>
              <w:jc w:val="center"/>
              <w:rPr>
                <w:rFonts w:ascii="GHEA Grapalat" w:hAnsi="GHEA Grapalat"/>
                <w:i/>
                <w:sz w:val="16"/>
              </w:rPr>
            </w:pPr>
            <w:r>
              <w:rPr>
                <w:rFonts w:ascii="GHEA Grapalat" w:hAnsi="GHEA Grapalat"/>
                <w:i/>
                <w:sz w:val="16"/>
              </w:rPr>
              <w:t>1</w:t>
            </w:r>
          </w:p>
        </w:tc>
        <w:tc>
          <w:tcPr>
            <w:tcW w:w="8820" w:type="dxa"/>
            <w:tcBorders>
              <w:top w:val="single" w:sz="4" w:space="0" w:color="auto"/>
              <w:left w:val="single" w:sz="4" w:space="0" w:color="auto"/>
              <w:bottom w:val="single" w:sz="4" w:space="0" w:color="auto"/>
              <w:right w:val="single" w:sz="4" w:space="0" w:color="auto"/>
            </w:tcBorders>
            <w:vAlign w:val="center"/>
            <w:hideMark/>
          </w:tcPr>
          <w:p w:rsidR="0037239D" w:rsidRPr="0037239D" w:rsidRDefault="0037239D" w:rsidP="0037239D">
            <w:pPr>
              <w:rPr>
                <w:rFonts w:ascii="GHEA Grapalat" w:hAnsi="GHEA Grapalat" w:cs="Calibri"/>
                <w:i/>
                <w:sz w:val="18"/>
                <w:szCs w:val="18"/>
              </w:rPr>
            </w:pPr>
            <w:r w:rsidRPr="0037239D">
              <w:rPr>
                <w:rFonts w:ascii="GHEA Grapalat" w:hAnsi="GHEA Grapalat" w:cs="Sylfaen"/>
                <w:i/>
                <w:sz w:val="18"/>
                <w:szCs w:val="18"/>
              </w:rPr>
              <w:t>մակարոն</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hideMark/>
          </w:tcPr>
          <w:p w:rsidR="0037239D" w:rsidRPr="001C5AA6" w:rsidRDefault="001C5AA6">
            <w:pPr>
              <w:pStyle w:val="23"/>
              <w:spacing w:line="240" w:lineRule="auto"/>
              <w:ind w:firstLine="0"/>
              <w:jc w:val="center"/>
              <w:rPr>
                <w:rFonts w:ascii="GHEA Grapalat" w:hAnsi="GHEA Grapalat"/>
                <w:i/>
                <w:lang w:val="en-US"/>
              </w:rPr>
            </w:pPr>
            <w:r>
              <w:rPr>
                <w:rFonts w:ascii="GHEA Grapalat" w:hAnsi="GHEA Grapalat"/>
                <w:i/>
                <w:lang w:val="en-US"/>
              </w:rPr>
              <w:t>2</w:t>
            </w:r>
          </w:p>
        </w:tc>
        <w:tc>
          <w:tcPr>
            <w:tcW w:w="8820" w:type="dxa"/>
            <w:tcBorders>
              <w:top w:val="single" w:sz="4" w:space="0" w:color="auto"/>
              <w:left w:val="single" w:sz="4" w:space="0" w:color="auto"/>
              <w:bottom w:val="single" w:sz="4" w:space="0" w:color="auto"/>
              <w:right w:val="single" w:sz="4" w:space="0" w:color="auto"/>
            </w:tcBorders>
            <w:vAlign w:val="center"/>
            <w:hideMark/>
          </w:tcPr>
          <w:p w:rsidR="0037239D" w:rsidRPr="0037239D" w:rsidRDefault="0037239D" w:rsidP="0037239D">
            <w:pPr>
              <w:rPr>
                <w:rFonts w:ascii="GHEA Grapalat" w:hAnsi="GHEA Grapalat"/>
                <w:i/>
                <w:sz w:val="18"/>
                <w:szCs w:val="18"/>
                <w:lang w:val="ru-RU"/>
              </w:rPr>
            </w:pPr>
            <w:r w:rsidRPr="0037239D">
              <w:rPr>
                <w:rFonts w:ascii="GHEA Grapalat" w:hAnsi="GHEA Grapalat"/>
                <w:i/>
                <w:sz w:val="18"/>
                <w:szCs w:val="18"/>
              </w:rPr>
              <w:t>Մրգահյութ</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C5AA6" w:rsidRDefault="001C5AA6">
            <w:pPr>
              <w:pStyle w:val="23"/>
              <w:spacing w:line="240" w:lineRule="auto"/>
              <w:ind w:firstLine="0"/>
              <w:jc w:val="center"/>
              <w:rPr>
                <w:rFonts w:ascii="GHEA Grapalat" w:hAnsi="GHEA Grapalat"/>
                <w:i/>
                <w:lang w:val="en-US"/>
              </w:rPr>
            </w:pPr>
            <w:r>
              <w:rPr>
                <w:rFonts w:ascii="GHEA Grapalat" w:hAnsi="GHEA Grapalat"/>
                <w:i/>
                <w:lang w:val="en-US"/>
              </w:rPr>
              <w:t>3</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cs="Calibri"/>
                <w:i/>
                <w:sz w:val="18"/>
                <w:szCs w:val="18"/>
              </w:rPr>
            </w:pPr>
            <w:r w:rsidRPr="0037239D">
              <w:rPr>
                <w:rFonts w:ascii="GHEA Grapalat" w:hAnsi="GHEA Grapalat" w:cs="Calibri"/>
                <w:i/>
                <w:sz w:val="18"/>
                <w:szCs w:val="18"/>
                <w:lang w:val="ru-RU"/>
              </w:rPr>
              <w:t xml:space="preserve">Բուսական յուղ </w:t>
            </w:r>
            <w:r w:rsidRPr="0037239D">
              <w:rPr>
                <w:rFonts w:ascii="GHEA Grapalat" w:hAnsi="GHEA Grapalat" w:cs="Calibri"/>
                <w:i/>
                <w:sz w:val="18"/>
                <w:szCs w:val="18"/>
              </w:rPr>
              <w:t>(</w:t>
            </w:r>
            <w:r w:rsidRPr="0037239D">
              <w:rPr>
                <w:rFonts w:ascii="GHEA Grapalat" w:hAnsi="GHEA Grapalat" w:cs="Calibri"/>
                <w:i/>
                <w:sz w:val="18"/>
                <w:szCs w:val="18"/>
                <w:lang w:val="hy-AM"/>
              </w:rPr>
              <w:t>ձեթ</w:t>
            </w:r>
            <w:r w:rsidRPr="0037239D">
              <w:rPr>
                <w:rFonts w:ascii="GHEA Grapalat" w:hAnsi="GHEA Grapalat" w:cs="Calibri"/>
                <w:i/>
                <w:sz w:val="18"/>
                <w:szCs w:val="18"/>
              </w:rPr>
              <w:t>)</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C5AA6" w:rsidRDefault="001C5AA6">
            <w:pPr>
              <w:pStyle w:val="23"/>
              <w:spacing w:line="240" w:lineRule="auto"/>
              <w:ind w:firstLine="0"/>
              <w:jc w:val="center"/>
              <w:rPr>
                <w:rFonts w:ascii="GHEA Grapalat" w:hAnsi="GHEA Grapalat"/>
                <w:i/>
                <w:lang w:val="en-US"/>
              </w:rPr>
            </w:pPr>
            <w:r>
              <w:rPr>
                <w:rFonts w:ascii="GHEA Grapalat" w:hAnsi="GHEA Grapalat"/>
                <w:i/>
                <w:lang w:val="en-US"/>
              </w:rPr>
              <w:t>4</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cs="Calibri"/>
                <w:i/>
                <w:sz w:val="18"/>
                <w:szCs w:val="18"/>
              </w:rPr>
            </w:pPr>
            <w:r w:rsidRPr="0037239D">
              <w:rPr>
                <w:rFonts w:ascii="GHEA Grapalat" w:hAnsi="GHEA Grapalat" w:cs="Calibri"/>
                <w:i/>
                <w:sz w:val="18"/>
                <w:szCs w:val="18"/>
              </w:rPr>
              <w:t>ոսպ, ամբողջական</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C5AA6" w:rsidRDefault="001C5AA6">
            <w:pPr>
              <w:pStyle w:val="23"/>
              <w:spacing w:line="240" w:lineRule="auto"/>
              <w:ind w:firstLine="0"/>
              <w:jc w:val="center"/>
              <w:rPr>
                <w:rFonts w:ascii="GHEA Grapalat" w:hAnsi="GHEA Grapalat"/>
                <w:i/>
                <w:lang w:val="en-US"/>
              </w:rPr>
            </w:pPr>
            <w:r>
              <w:rPr>
                <w:rFonts w:ascii="GHEA Grapalat" w:hAnsi="GHEA Grapalat"/>
                <w:i/>
                <w:lang w:val="en-US"/>
              </w:rPr>
              <w:t>5</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cs="Calibri"/>
                <w:i/>
                <w:sz w:val="18"/>
                <w:szCs w:val="18"/>
              </w:rPr>
            </w:pPr>
            <w:r w:rsidRPr="0037239D">
              <w:rPr>
                <w:rFonts w:ascii="GHEA Grapalat" w:hAnsi="GHEA Grapalat" w:cs="Calibri"/>
                <w:i/>
                <w:sz w:val="18"/>
                <w:szCs w:val="18"/>
              </w:rPr>
              <w:t>Մաքրած բրինձ</w:t>
            </w:r>
          </w:p>
        </w:tc>
      </w:tr>
      <w:tr w:rsidR="0037239D" w:rsidRPr="00D56A83"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C5AA6" w:rsidRDefault="001C5AA6">
            <w:pPr>
              <w:pStyle w:val="23"/>
              <w:spacing w:line="240" w:lineRule="auto"/>
              <w:ind w:firstLine="0"/>
              <w:jc w:val="center"/>
              <w:rPr>
                <w:rFonts w:ascii="GHEA Grapalat" w:hAnsi="GHEA Grapalat"/>
                <w:i/>
                <w:lang w:val="en-US"/>
              </w:rPr>
            </w:pPr>
            <w:r>
              <w:rPr>
                <w:rFonts w:ascii="GHEA Grapalat" w:hAnsi="GHEA Grapalat"/>
                <w:i/>
                <w:lang w:val="en-US"/>
              </w:rPr>
              <w:t>6</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cs="Calibri"/>
                <w:i/>
                <w:sz w:val="18"/>
                <w:szCs w:val="18"/>
              </w:rPr>
            </w:pPr>
            <w:r w:rsidRPr="0037239D">
              <w:rPr>
                <w:rFonts w:ascii="GHEA Grapalat" w:hAnsi="GHEA Grapalat" w:cs="Sylfaen"/>
                <w:i/>
                <w:sz w:val="18"/>
                <w:szCs w:val="18"/>
              </w:rPr>
              <w:t>հնդկաձավար</w:t>
            </w:r>
          </w:p>
        </w:tc>
      </w:tr>
      <w:tr w:rsidR="0037239D" w:rsidTr="003639FF">
        <w:tc>
          <w:tcPr>
            <w:tcW w:w="1530" w:type="dxa"/>
            <w:tcBorders>
              <w:top w:val="single" w:sz="4" w:space="0" w:color="auto"/>
              <w:left w:val="single" w:sz="4" w:space="0" w:color="auto"/>
              <w:bottom w:val="single" w:sz="4" w:space="0" w:color="auto"/>
              <w:right w:val="single" w:sz="4" w:space="0" w:color="auto"/>
            </w:tcBorders>
            <w:vAlign w:val="center"/>
          </w:tcPr>
          <w:p w:rsidR="0037239D" w:rsidRPr="001C5AA6" w:rsidRDefault="001C5AA6">
            <w:pPr>
              <w:pStyle w:val="23"/>
              <w:spacing w:line="240" w:lineRule="auto"/>
              <w:ind w:firstLine="0"/>
              <w:jc w:val="center"/>
              <w:rPr>
                <w:rFonts w:ascii="GHEA Grapalat" w:hAnsi="GHEA Grapalat"/>
                <w:i/>
                <w:lang w:val="en-US"/>
              </w:rPr>
            </w:pPr>
            <w:r>
              <w:rPr>
                <w:rFonts w:ascii="GHEA Grapalat" w:hAnsi="GHEA Grapalat"/>
                <w:i/>
                <w:lang w:val="en-US"/>
              </w:rPr>
              <w:t>7</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i/>
                <w:sz w:val="18"/>
                <w:szCs w:val="18"/>
              </w:rPr>
            </w:pPr>
            <w:r w:rsidRPr="0037239D">
              <w:rPr>
                <w:rFonts w:ascii="GHEA Grapalat" w:hAnsi="GHEA Grapalat"/>
                <w:i/>
                <w:sz w:val="18"/>
                <w:szCs w:val="18"/>
              </w:rPr>
              <w:t xml:space="preserve">Կարտոֆիլ </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37239D" w:rsidRDefault="001C5AA6">
            <w:pPr>
              <w:pStyle w:val="23"/>
              <w:spacing w:line="240" w:lineRule="auto"/>
              <w:ind w:firstLine="0"/>
              <w:jc w:val="center"/>
              <w:rPr>
                <w:rFonts w:ascii="GHEA Grapalat" w:hAnsi="GHEA Grapalat"/>
                <w:i/>
                <w:lang w:val="en-US"/>
              </w:rPr>
            </w:pPr>
            <w:r>
              <w:rPr>
                <w:rFonts w:ascii="GHEA Grapalat" w:hAnsi="GHEA Grapalat"/>
                <w:i/>
                <w:lang w:val="en-US"/>
              </w:rPr>
              <w:t>8</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spacing w:line="360" w:lineRule="auto"/>
              <w:rPr>
                <w:rFonts w:ascii="GHEA Grapalat" w:hAnsi="GHEA Grapalat"/>
                <w:i/>
                <w:sz w:val="18"/>
                <w:szCs w:val="18"/>
                <w:lang w:val="af-ZA"/>
              </w:rPr>
            </w:pPr>
            <w:r w:rsidRPr="0037239D">
              <w:rPr>
                <w:rFonts w:ascii="GHEA Grapalat" w:hAnsi="GHEA Grapalat"/>
                <w:i/>
                <w:sz w:val="18"/>
                <w:szCs w:val="18"/>
                <w:lang w:val="af-ZA"/>
              </w:rPr>
              <w:t xml:space="preserve">Թխվածքաբլիթ /Գրանդ Քենդի/ </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C5AA6" w:rsidRDefault="001C5AA6">
            <w:pPr>
              <w:pStyle w:val="23"/>
              <w:spacing w:line="240" w:lineRule="auto"/>
              <w:ind w:firstLine="0"/>
              <w:jc w:val="center"/>
              <w:rPr>
                <w:rFonts w:ascii="GHEA Grapalat" w:hAnsi="GHEA Grapalat"/>
                <w:b/>
                <w:i/>
                <w:lang w:val="en-US"/>
              </w:rPr>
            </w:pPr>
            <w:r w:rsidRPr="001C5AA6">
              <w:rPr>
                <w:rFonts w:ascii="GHEA Grapalat" w:hAnsi="GHEA Grapalat"/>
                <w:b/>
                <w:i/>
                <w:lang w:val="en-US"/>
              </w:rPr>
              <w:t>9</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i/>
                <w:sz w:val="18"/>
                <w:szCs w:val="18"/>
              </w:rPr>
            </w:pPr>
            <w:r w:rsidRPr="0037239D">
              <w:rPr>
                <w:rFonts w:ascii="GHEA Grapalat" w:hAnsi="GHEA Grapalat" w:cs="Sylfaen"/>
                <w:i/>
                <w:sz w:val="18"/>
                <w:szCs w:val="18"/>
                <w:lang w:val="hy-AM"/>
              </w:rPr>
              <w:t>հավի</w:t>
            </w:r>
            <w:r w:rsidRPr="0037239D">
              <w:rPr>
                <w:rFonts w:ascii="GHEA Grapalat" w:hAnsi="GHEA Grapalat" w:cs="Arial LatArm"/>
                <w:i/>
                <w:sz w:val="18"/>
                <w:szCs w:val="18"/>
                <w:lang w:val="hy-AM"/>
              </w:rPr>
              <w:t xml:space="preserve"> </w:t>
            </w:r>
            <w:r w:rsidRPr="0037239D">
              <w:rPr>
                <w:rFonts w:ascii="GHEA Grapalat" w:hAnsi="GHEA Grapalat" w:cs="Sylfaen"/>
                <w:i/>
                <w:sz w:val="18"/>
                <w:szCs w:val="18"/>
              </w:rPr>
              <w:t>կրծքամիս</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37239D" w:rsidRDefault="001C5AA6">
            <w:pPr>
              <w:pStyle w:val="23"/>
              <w:spacing w:line="240" w:lineRule="auto"/>
              <w:ind w:firstLine="0"/>
              <w:jc w:val="center"/>
              <w:rPr>
                <w:rFonts w:ascii="GHEA Grapalat" w:hAnsi="GHEA Grapalat"/>
                <w:i/>
                <w:lang w:val="en-US"/>
              </w:rPr>
            </w:pPr>
            <w:r>
              <w:rPr>
                <w:rFonts w:ascii="GHEA Grapalat" w:hAnsi="GHEA Grapalat"/>
                <w:i/>
                <w:lang w:val="en-US"/>
              </w:rPr>
              <w:t>10</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spacing w:line="360" w:lineRule="auto"/>
              <w:rPr>
                <w:rFonts w:ascii="GHEA Grapalat" w:hAnsi="GHEA Grapalat"/>
                <w:i/>
                <w:sz w:val="18"/>
                <w:szCs w:val="18"/>
                <w:lang w:val="af-ZA"/>
              </w:rPr>
            </w:pPr>
            <w:r w:rsidRPr="0037239D">
              <w:rPr>
                <w:rFonts w:ascii="GHEA Grapalat" w:hAnsi="GHEA Grapalat"/>
                <w:i/>
                <w:sz w:val="18"/>
                <w:szCs w:val="18"/>
                <w:lang w:val="af-ZA"/>
              </w:rPr>
              <w:t>ցորենաձավար</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Default="001C5AA6">
            <w:pPr>
              <w:pStyle w:val="23"/>
              <w:spacing w:line="240" w:lineRule="auto"/>
              <w:ind w:firstLine="0"/>
              <w:jc w:val="center"/>
              <w:rPr>
                <w:rFonts w:ascii="GHEA Grapalat" w:hAnsi="GHEA Grapalat"/>
                <w:i/>
                <w:lang w:val="en-US"/>
              </w:rPr>
            </w:pPr>
            <w:r>
              <w:rPr>
                <w:rFonts w:ascii="GHEA Grapalat" w:hAnsi="GHEA Grapalat"/>
                <w:i/>
                <w:lang w:val="en-US"/>
              </w:rPr>
              <w:t>11</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spacing w:line="360" w:lineRule="auto"/>
              <w:rPr>
                <w:rFonts w:ascii="GHEA Grapalat" w:hAnsi="GHEA Grapalat"/>
                <w:i/>
                <w:sz w:val="18"/>
                <w:szCs w:val="18"/>
                <w:lang w:val="af-ZA"/>
              </w:rPr>
            </w:pPr>
            <w:r w:rsidRPr="0037239D">
              <w:rPr>
                <w:rFonts w:ascii="GHEA Grapalat" w:hAnsi="GHEA Grapalat"/>
                <w:i/>
                <w:sz w:val="18"/>
                <w:szCs w:val="18"/>
                <w:lang w:val="af-ZA"/>
              </w:rPr>
              <w:t>Ոլոռ</w:t>
            </w:r>
          </w:p>
        </w:tc>
      </w:tr>
    </w:tbl>
    <w:p w:rsidR="006E5207" w:rsidRDefault="006E5207" w:rsidP="006E5207">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6E5207">
      <w:pPr>
        <w:pStyle w:val="23"/>
        <w:spacing w:line="240" w:lineRule="auto"/>
        <w:ind w:firstLine="567"/>
        <w:rPr>
          <w:rFonts w:ascii="GHEA Grapalat" w:hAnsi="GHEA Grapalat"/>
        </w:rPr>
      </w:pPr>
      <w:r>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23"/>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7861">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6E7861">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23"/>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FA1819" w:rsidRDefault="006E5207" w:rsidP="006E5207">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a5"/>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6E5207" w:rsidP="00D45C73">
      <w:pPr>
        <w:pStyle w:val="a5"/>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lastRenderedPageBreak/>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6E5207">
      <w:pPr>
        <w:jc w:val="both"/>
        <w:rPr>
          <w:rFonts w:ascii="GHEA Grapalat" w:hAnsi="GHEA Grapalat"/>
          <w:b/>
          <w:sz w:val="20"/>
          <w:lang w:val="af-ZA"/>
        </w:rPr>
      </w:pPr>
    </w:p>
    <w:p w:rsidR="006E5207" w:rsidRDefault="006E5207" w:rsidP="006E5207">
      <w:pPr>
        <w:ind w:firstLine="567"/>
        <w:jc w:val="both"/>
        <w:rPr>
          <w:rFonts w:ascii="GHEA Grapalat" w:hAnsi="GHEA Grapalat"/>
          <w:b/>
          <w:sz w:val="20"/>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1"/>
          <w:rFonts w:ascii="GHEA Grapalat" w:hAnsi="GHEA Grapalat" w:cs="Sylfaen"/>
          <w:color w:val="FFFFFF"/>
          <w:sz w:val="20"/>
          <w:shd w:val="clear" w:color="auto" w:fill="FFFFFF"/>
          <w:lang w:val="ru-RU"/>
        </w:rPr>
        <w:footnoteReference w:id="1"/>
      </w:r>
      <w:r>
        <w:rPr>
          <w:rFonts w:ascii="GHEA Grapalat" w:hAnsi="GHEA Grapalat" w:cs="Tahoma"/>
          <w:sz w:val="20"/>
          <w:lang w:val="hy-AM"/>
        </w:rPr>
        <w:t>։</w:t>
      </w:r>
      <w:r>
        <w:rPr>
          <w:rFonts w:ascii="GHEA Grapalat" w:hAnsi="GHEA Grapalat" w:cs="Tahoma"/>
          <w:sz w:val="20"/>
          <w:vertAlign w:val="superscript"/>
          <w:lang w:val="hy-AM"/>
        </w:rPr>
        <w:t>6</w:t>
      </w:r>
      <w:r>
        <w:rPr>
          <w:rFonts w:ascii="GHEA Grapalat" w:hAnsi="GHEA Grapalat" w:cs="Arial Unicode"/>
          <w:sz w:val="20"/>
          <w:lang w:val="hy-AM"/>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b/>
          <w:sz w:val="20"/>
          <w:lang w:val="hy-AM"/>
        </w:rPr>
      </w:pPr>
    </w:p>
    <w:p w:rsidR="00065381" w:rsidRPr="0018201B" w:rsidRDefault="00065381"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rPr>
        <w:lastRenderedPageBreak/>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B001A1" w:rsidRPr="00B001A1">
        <w:rPr>
          <w:rFonts w:ascii="GHEA Grapalat" w:hAnsi="GHEA Grapalat" w:cs="Sylfaen"/>
          <w:szCs w:val="24"/>
          <w:lang w:val="hy-AM"/>
        </w:rPr>
        <w:t>7</w:t>
      </w:r>
      <w:r>
        <w:rPr>
          <w:rFonts w:ascii="GHEA Grapalat" w:hAnsi="GHEA Grapalat" w:cs="Sylfaen"/>
          <w:szCs w:val="24"/>
          <w:lang w:val="hy-AM"/>
        </w:rPr>
        <w:t xml:space="preserve">»րդ օրվա ժամը </w:t>
      </w:r>
      <w:r w:rsidRPr="00B001A1">
        <w:rPr>
          <w:rFonts w:ascii="GHEA Grapalat" w:hAnsi="GHEA Grapalat" w:cs="Sylfaen"/>
          <w:lang w:val="hy-AM"/>
        </w:rPr>
        <w:t>«</w:t>
      </w:r>
      <w:r w:rsidR="006E7861">
        <w:rPr>
          <w:rFonts w:ascii="GHEA Grapalat" w:hAnsi="GHEA Grapalat" w:cs="Sylfaen"/>
          <w:lang w:val="hy-AM"/>
        </w:rPr>
        <w:t>1</w:t>
      </w:r>
      <w:r w:rsidR="002811E6" w:rsidRPr="002811E6">
        <w:rPr>
          <w:rFonts w:ascii="GHEA Grapalat" w:hAnsi="GHEA Grapalat" w:cs="Sylfaen"/>
          <w:lang w:val="hy-AM"/>
        </w:rPr>
        <w:t>4.</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1A28B0">
        <w:rPr>
          <w:rFonts w:ascii="GHEA Grapalat" w:hAnsi="GHEA Grapalat"/>
        </w:rPr>
        <w:t>ՀՀ Արարատի մարզ Գետազա</w:t>
      </w:r>
      <w:r w:rsidR="001A28B0" w:rsidRPr="001A28B0">
        <w:rPr>
          <w:rFonts w:ascii="GHEA Grapalat" w:hAnsi="GHEA Grapalat"/>
          <w:lang w:val="hy-AM"/>
        </w:rPr>
        <w:t xml:space="preserve">տի </w:t>
      </w:r>
      <w:r w:rsidR="00B001A1">
        <w:rPr>
          <w:rFonts w:ascii="GHEA Grapalat" w:hAnsi="GHEA Grapalat"/>
        </w:rPr>
        <w:t xml:space="preserve"> միջնակարգ դպրոց ՊՈԱԿ </w:t>
      </w:r>
      <w:r w:rsidR="006E7861">
        <w:rPr>
          <w:rFonts w:ascii="GHEA Grapalat" w:hAnsi="GHEA Grapalat"/>
          <w:lang w:val="hy-AM"/>
        </w:rPr>
        <w:t xml:space="preserve"> Բաղրամյա</w:t>
      </w:r>
      <w:r w:rsidR="001A28B0" w:rsidRPr="001A28B0">
        <w:rPr>
          <w:rFonts w:ascii="GHEA Grapalat" w:hAnsi="GHEA Grapalat"/>
          <w:lang w:val="hy-AM"/>
        </w:rPr>
        <w:t>ն 1/1</w:t>
      </w:r>
      <w:r w:rsidR="00B001A1" w:rsidRPr="00B001A1">
        <w:rPr>
          <w:rFonts w:ascii="GHEA Grapalat" w:hAnsi="GHEA Grapalat"/>
          <w:lang w:val="hy-AM"/>
        </w:rPr>
        <w:t xml:space="preserve"> </w:t>
      </w:r>
      <w:r>
        <w:rPr>
          <w:rFonts w:ascii="GHEA Grapalat" w:hAnsi="GHEA Grapalat" w:cs="Sylfaen"/>
          <w:szCs w:val="24"/>
          <w:lang w:val="hy-AM"/>
        </w:rPr>
        <w:t xml:space="preserve">» հասցեով։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B001A1" w:rsidRPr="00B001A1">
        <w:rPr>
          <w:rFonts w:ascii="GHEA Grapalat" w:hAnsi="GHEA Grapalat" w:cs="Sylfaen"/>
          <w:lang w:val="hy-AM"/>
        </w:rPr>
        <w:t>Հ.Հովհաննիսյանը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Default="006E5207" w:rsidP="00B001A1">
      <w:pPr>
        <w:pStyle w:val="23"/>
        <w:spacing w:line="240" w:lineRule="auto"/>
        <w:ind w:firstLine="0"/>
        <w:rPr>
          <w:rFonts w:ascii="GHEA Grapalat" w:hAnsi="GHEA Grapalat" w:cs="Sylfaen"/>
          <w:szCs w:val="24"/>
          <w:lang w:val="hy-AM"/>
        </w:rPr>
      </w:pPr>
      <w:bookmarkStart w:id="2"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Default="006E5207" w:rsidP="00B001A1">
      <w:pPr>
        <w:pStyle w:val="23"/>
        <w:spacing w:line="240" w:lineRule="auto"/>
        <w:ind w:firstLine="0"/>
        <w:rPr>
          <w:rFonts w:ascii="GHEA Grapalat" w:hAnsi="GHEA Grapalat" w:cs="Sylfaen"/>
          <w:szCs w:val="24"/>
          <w:lang w:val="hy-AM"/>
        </w:rPr>
      </w:pPr>
      <w:bookmarkStart w:id="3" w:name="_Hlk9261892"/>
      <w:bookmarkEnd w:id="2"/>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Default="006E5207" w:rsidP="00B001A1">
      <w:pPr>
        <w:pStyle w:val="norm"/>
        <w:spacing w:line="240" w:lineRule="auto"/>
        <w:ind w:firstLine="0"/>
        <w:rPr>
          <w:rFonts w:ascii="GHEA Grapalat" w:hAnsi="GHEA Grapalat" w:cs="Sylfaen"/>
          <w:szCs w:val="24"/>
          <w:lang w:val="hy-AM"/>
        </w:rPr>
      </w:pPr>
      <w:r>
        <w:rPr>
          <w:rFonts w:ascii="GHEA Grapalat" w:hAnsi="GHEA Grapalat"/>
          <w:sz w:val="20"/>
          <w:lang w:val="hy-AM"/>
        </w:rPr>
        <w:t xml:space="preserve">ե) </w:t>
      </w:r>
      <w:r>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Pr>
          <w:rFonts w:ascii="GHEA Grapalat" w:hAnsi="GHEA Grapalat"/>
          <w:sz w:val="20"/>
          <w:lang w:val="hy-AM"/>
        </w:rPr>
        <w:t xml:space="preserve">: Ընդ որում </w:t>
      </w:r>
      <w:r>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Pr>
          <w:rFonts w:ascii="GHEA Grapalat" w:hAnsi="GHEA Grapalat" w:cs="Sylfaen"/>
          <w:szCs w:val="24"/>
          <w:lang w:val="hy-AM"/>
        </w:rPr>
        <w:t xml:space="preserve"> </w:t>
      </w:r>
    </w:p>
    <w:p w:rsidR="006E5207" w:rsidRDefault="006E5207" w:rsidP="00B001A1">
      <w:pPr>
        <w:pStyle w:val="norm"/>
        <w:spacing w:line="240" w:lineRule="auto"/>
        <w:ind w:firstLine="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Pr>
          <w:rFonts w:ascii="GHEA Grapalat" w:hAnsi="GHEA Grapalat" w:cs="Sylfaen"/>
          <w:sz w:val="20"/>
          <w:szCs w:val="24"/>
          <w:vertAlign w:val="superscript"/>
          <w:lang w:val="hy-AM" w:eastAsia="en-US"/>
        </w:rPr>
        <w:t>7</w:t>
      </w:r>
      <w:r>
        <w:rPr>
          <w:rStyle w:val="aff1"/>
          <w:rFonts w:ascii="GHEA Grapalat" w:hAnsi="GHEA Grapalat" w:cs="Sylfaen"/>
          <w:color w:val="FFFFFF"/>
          <w:sz w:val="20"/>
          <w:szCs w:val="24"/>
          <w:lang w:val="hy-AM" w:eastAsia="en-US"/>
        </w:rPr>
        <w:footnoteReference w:id="2"/>
      </w:r>
    </w:p>
    <w:bookmarkEnd w:id="3"/>
    <w:p w:rsidR="006E5207" w:rsidRDefault="00065381" w:rsidP="00B001A1">
      <w:pPr>
        <w:pStyle w:val="norm"/>
        <w:spacing w:line="240" w:lineRule="auto"/>
        <w:ind w:firstLine="0"/>
        <w:rPr>
          <w:rFonts w:ascii="GHEA Grapalat" w:hAnsi="GHEA Grapalat" w:cs="Sylfaen"/>
          <w:sz w:val="20"/>
          <w:szCs w:val="24"/>
          <w:lang w:val="hy-AM" w:eastAsia="en-US"/>
        </w:rPr>
      </w:pPr>
      <w:r w:rsidRPr="00065381">
        <w:rPr>
          <w:rFonts w:ascii="GHEA Grapalat" w:hAnsi="GHEA Grapalat" w:cs="Sylfaen"/>
          <w:sz w:val="20"/>
          <w:szCs w:val="24"/>
          <w:lang w:val="hy-AM" w:eastAsia="en-US"/>
        </w:rPr>
        <w:t>3</w:t>
      </w:r>
      <w:r w:rsidR="006E5207">
        <w:rPr>
          <w:rFonts w:ascii="GHEA Grapalat" w:hAnsi="GHEA Grapalat" w:cs="Sylfaen"/>
          <w:sz w:val="20"/>
          <w:szCs w:val="24"/>
          <w:lang w:val="hy-AM" w:eastAsia="en-US"/>
        </w:rPr>
        <w:t>) իր կողմից հաստատված գնային առաջարկ.</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4"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lastRenderedPageBreak/>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t xml:space="preserve"> </w:t>
      </w:r>
      <w:r w:rsidR="006E520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23"/>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af6"/>
        <w:spacing w:after="0" w:line="240" w:lineRule="auto"/>
        <w:ind w:firstLine="567"/>
        <w:rPr>
          <w:rFonts w:ascii="GHEA Grapalat" w:hAnsi="GHEA Grapalat" w:cs="Times New Roman"/>
          <w:b/>
          <w:sz w:val="20"/>
          <w:lang w:val="af-ZA"/>
        </w:rPr>
      </w:pP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23"/>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6E7861">
        <w:rPr>
          <w:rFonts w:ascii="GHEA Grapalat" w:hAnsi="GHEA Grapalat" w:cs="Sylfaen"/>
        </w:rPr>
        <w:t>1</w:t>
      </w:r>
      <w:r w:rsidR="002811E6">
        <w:rPr>
          <w:rFonts w:ascii="GHEA Grapalat" w:hAnsi="GHEA Grapalat" w:cs="Sylfaen"/>
        </w:rPr>
        <w:t>4</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lastRenderedPageBreak/>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af6"/>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23"/>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xml:space="preserve">, ապա գնահատող </w:t>
      </w:r>
      <w:r>
        <w:rPr>
          <w:rFonts w:ascii="GHEA Grapalat" w:hAnsi="GHEA Grapalat" w:cs="Sylfaen"/>
          <w:sz w:val="20"/>
          <w:lang w:val="hy-AM"/>
        </w:rPr>
        <w:lastRenderedPageBreak/>
        <w:t>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6E5207" w:rsidP="0069073C">
      <w:pPr>
        <w:jc w:val="both"/>
        <w:rPr>
          <w:rFonts w:ascii="GHEA Grapalat" w:hAnsi="GHEA Grapalat" w:cs="Sylfaen"/>
          <w:sz w:val="20"/>
          <w:lang w:val="hy-AM"/>
        </w:rPr>
      </w:pPr>
      <w:r>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Pr>
          <w:rFonts w:ascii="GHEA Grapalat" w:hAnsi="GHEA Grapalat" w:cs="Sylfaen"/>
          <w:sz w:val="20"/>
          <w:lang w:val="af-ZA"/>
        </w:rPr>
        <w:t xml:space="preserve"> </w:t>
      </w:r>
      <w:r>
        <w:rPr>
          <w:rFonts w:ascii="GHEA Grapalat" w:hAnsi="GHEA Grapalat" w:cs="Sylfaen"/>
          <w:sz w:val="20"/>
          <w:lang w:val="hy-AM"/>
        </w:rPr>
        <w:t>նվազագույն</w:t>
      </w:r>
      <w:r>
        <w:rPr>
          <w:rFonts w:ascii="GHEA Grapalat" w:hAnsi="GHEA Grapalat" w:cs="Sylfaen"/>
          <w:sz w:val="20"/>
          <w:lang w:val="af-ZA"/>
        </w:rPr>
        <w:t xml:space="preserve"> </w:t>
      </w:r>
      <w:r>
        <w:rPr>
          <w:rFonts w:ascii="GHEA Grapalat" w:hAnsi="GHEA Grapalat" w:cs="Sylfaen"/>
          <w:sz w:val="20"/>
          <w:lang w:val="hy-AM"/>
        </w:rPr>
        <w:t>գները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մասի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կետի</w:t>
      </w:r>
      <w:r>
        <w:rPr>
          <w:rFonts w:ascii="GHEA Grapalat" w:hAnsi="GHEA Grapalat" w:cs="Sylfaen"/>
          <w:sz w:val="20"/>
          <w:lang w:val="af-ZA"/>
        </w:rPr>
        <w:t xml:space="preserve"> </w:t>
      </w:r>
      <w:r>
        <w:rPr>
          <w:rFonts w:ascii="GHEA Grapalat" w:hAnsi="GHEA Grapalat" w:cs="Sylfaen"/>
          <w:sz w:val="20"/>
          <w:lang w:val="hy-AM"/>
        </w:rPr>
        <w:t>հիման</w:t>
      </w:r>
      <w:r>
        <w:rPr>
          <w:rFonts w:ascii="GHEA Grapalat" w:hAnsi="GHEA Grapalat" w:cs="Sylfaen"/>
          <w:sz w:val="20"/>
          <w:lang w:val="af-ZA"/>
        </w:rPr>
        <w:t xml:space="preserve"> </w:t>
      </w:r>
      <w:r>
        <w:rPr>
          <w:rFonts w:ascii="GHEA Grapalat" w:hAnsi="GHEA Grapalat" w:cs="Sylfaen"/>
          <w:sz w:val="20"/>
          <w:lang w:val="hy-AM"/>
        </w:rPr>
        <w:t>վրա</w:t>
      </w:r>
      <w:r>
        <w:rPr>
          <w:rFonts w:ascii="GHEA Grapalat" w:hAnsi="GHEA Grapalat" w:cs="Sylfaen"/>
          <w:sz w:val="20"/>
          <w:lang w:val="af-ZA"/>
        </w:rPr>
        <w:t xml:space="preserve"> </w:t>
      </w:r>
      <w:r>
        <w:rPr>
          <w:rFonts w:ascii="GHEA Grapalat" w:hAnsi="GHEA Grapalat" w:cs="Sylfaen"/>
          <w:sz w:val="20"/>
          <w:lang w:val="hy-AM"/>
        </w:rPr>
        <w:t>հայտարարվում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lastRenderedPageBreak/>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5"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5"/>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rsidR="006E5207" w:rsidRDefault="006E5207" w:rsidP="006E5207">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23"/>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aff1"/>
          <w:rFonts w:ascii="GHEA Grapalat" w:hAnsi="GHEA Grapalat" w:cs="Sylfaen"/>
          <w:color w:val="FFFFFF"/>
        </w:rPr>
        <w:footnoteReference w:id="3"/>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6E5207">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 xml:space="preserve">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w:t>
      </w:r>
      <w:r>
        <w:rPr>
          <w:rFonts w:ascii="GHEA Grapalat" w:hAnsi="GHEA Grapalat" w:cs="Tahoma"/>
          <w:sz w:val="20"/>
          <w:lang w:val="hy-AM"/>
        </w:rPr>
        <w:lastRenderedPageBreak/>
        <w:t>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23"/>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23"/>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af6"/>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aff1"/>
          <w:rFonts w:ascii="GHEA Grapalat" w:hAnsi="GHEA Grapalat" w:cs="Arial"/>
          <w:sz w:val="20"/>
        </w:rPr>
        <w:footnoteReference w:id="4"/>
      </w:r>
    </w:p>
    <w:p w:rsidR="006E5207" w:rsidRDefault="006E5207" w:rsidP="006E5207">
      <w:pPr>
        <w:ind w:firstLine="567"/>
        <w:jc w:val="both"/>
        <w:rPr>
          <w:rFonts w:ascii="GHEA Grapalat" w:hAnsi="GHEA Grapalat" w:cs="Arial"/>
          <w:sz w:val="20"/>
          <w:lang w:val="hy-AM"/>
        </w:rPr>
      </w:pPr>
      <w:r>
        <w:rPr>
          <w:rFonts w:ascii="GHEA Grapalat" w:hAnsi="GHEA Grapalat" w:cs="Arial"/>
          <w:sz w:val="20"/>
        </w:rPr>
        <w:t>Եթե</w:t>
      </w:r>
      <w:r>
        <w:rPr>
          <w:rFonts w:ascii="GHEA Grapalat" w:hAnsi="GHEA Grapalat" w:cs="Arial"/>
          <w:sz w:val="20"/>
          <w:lang w:val="af-ZA"/>
        </w:rPr>
        <w:t xml:space="preserve"> </w:t>
      </w:r>
      <w:r>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w:t>
      </w:r>
      <w:r>
        <w:rPr>
          <w:rFonts w:ascii="GHEA Grapalat" w:hAnsi="GHEA Grapalat" w:cs="Arial"/>
          <w:sz w:val="20"/>
          <w:lang w:val="hy-AM"/>
        </w:rPr>
        <w:lastRenderedPageBreak/>
        <w:t>գերազանցում է 10 մլն.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aff1"/>
          <w:rFonts w:ascii="GHEA Grapalat" w:hAnsi="GHEA Grapalat" w:cs="Sylfaen"/>
          <w:color w:val="FFFFFF"/>
          <w:sz w:val="20"/>
        </w:rPr>
        <w:footnoteReference w:id="5"/>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6"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7"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12.9</w:t>
      </w:r>
      <w:bookmarkStart w:id="8"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lastRenderedPageBreak/>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8"/>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r>
        <w:rPr>
          <w:rFonts w:ascii="GHEA Grapalat" w:hAnsi="GHEA Grapalat" w:cs="Sylfaen"/>
          <w:sz w:val="20"/>
          <w:szCs w:val="20"/>
        </w:rPr>
        <w:t>արգելելու</w:t>
      </w:r>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Pr>
          <w:rFonts w:ascii="GHEA Grapalat" w:hAnsi="GHEA Grapalat" w:cs="Sylfaen"/>
          <w:sz w:val="20"/>
          <w:szCs w:val="20"/>
        </w:rPr>
        <w:t>պարտավորեցնելու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9"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9"/>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lastRenderedPageBreak/>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7861" w:rsidRDefault="006E7861" w:rsidP="006E7861">
      <w:pPr>
        <w:rPr>
          <w:rFonts w:ascii="GHEA Grapalat" w:hAnsi="GHEA Grapalat" w:cs="Sylfaen"/>
          <w:b/>
          <w:szCs w:val="22"/>
          <w:lang w:val="es-ES"/>
        </w:rPr>
      </w:pPr>
    </w:p>
    <w:p w:rsidR="006E5207" w:rsidRDefault="006E7861" w:rsidP="006E7861">
      <w:pPr>
        <w:rPr>
          <w:rFonts w:ascii="GHEA Grapalat" w:hAnsi="GHEA Grapalat"/>
          <w:b/>
          <w:szCs w:val="22"/>
          <w:lang w:val="af-ZA"/>
        </w:rPr>
      </w:pPr>
      <w:r>
        <w:rPr>
          <w:rFonts w:ascii="GHEA Grapalat" w:hAnsi="GHEA Grapalat" w:cs="Sylfaen"/>
          <w:b/>
          <w:szCs w:val="22"/>
          <w:lang w:val="es-ES"/>
        </w:rPr>
        <w:t xml:space="preserve">                                                                  </w:t>
      </w:r>
      <w:r w:rsidR="006E5207">
        <w:rPr>
          <w:rFonts w:ascii="GHEA Grapalat" w:hAnsi="GHEA Grapalat" w:cs="Sylfaen"/>
          <w:b/>
          <w:szCs w:val="22"/>
          <w:lang w:val="es-ES"/>
        </w:rPr>
        <w:t>ՄԱՍ</w:t>
      </w:r>
      <w:r w:rsidR="006E5207">
        <w:rPr>
          <w:rFonts w:ascii="GHEA Grapalat" w:hAnsi="GHEA Grapalat"/>
          <w:b/>
          <w:szCs w:val="22"/>
          <w:lang w:val="af-ZA"/>
        </w:rPr>
        <w:t xml:space="preserve">  II</w:t>
      </w:r>
    </w:p>
    <w:p w:rsidR="006E5207" w:rsidRDefault="006E5207" w:rsidP="006E7861">
      <w:pPr>
        <w:pStyle w:val="af3"/>
        <w:spacing w:after="0"/>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Pr="006E7861" w:rsidRDefault="0069073C" w:rsidP="006E7861">
      <w:pPr>
        <w:pStyle w:val="af3"/>
        <w:spacing w:after="0"/>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Pr="006E7861" w:rsidRDefault="006E5207" w:rsidP="006E7861">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Pr="006E7861" w:rsidRDefault="006E5207" w:rsidP="006E7861">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aff1"/>
          <w:rFonts w:ascii="GHEA Grapalat" w:hAnsi="GHEA Grapalat" w:cs="Sylfaen"/>
          <w:color w:val="FFFFFF"/>
          <w:sz w:val="20"/>
          <w:szCs w:val="24"/>
          <w:lang w:val="af-ZA" w:eastAsia="en-US"/>
        </w:rPr>
        <w:footnoteReference w:id="6"/>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7861">
      <w:pPr>
        <w:jc w:val="both"/>
        <w:rPr>
          <w:rFonts w:ascii="GHEA Grapalat" w:hAnsi="GHEA Grapalat" w:cs="Sylfaen"/>
          <w:sz w:val="20"/>
          <w:lang w:val="af-ZA"/>
        </w:rPr>
      </w:pPr>
    </w:p>
    <w:p w:rsidR="006E5207" w:rsidRDefault="006E5207" w:rsidP="006E7861">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1C5AA6" w:rsidRDefault="001C5AA6" w:rsidP="006E5207">
      <w:pPr>
        <w:pStyle w:val="norm"/>
        <w:spacing w:line="240" w:lineRule="auto"/>
        <w:ind w:firstLine="284"/>
        <w:jc w:val="right"/>
        <w:rPr>
          <w:rFonts w:ascii="GHEA Grapalat" w:hAnsi="GHEA Grapalat" w:cs="Sylfaen"/>
          <w:b/>
          <w:sz w:val="20"/>
          <w:lang w:val="es-ES"/>
        </w:rPr>
      </w:pPr>
    </w:p>
    <w:p w:rsidR="001C5AA6" w:rsidRDefault="001C5AA6" w:rsidP="006E5207">
      <w:pPr>
        <w:pStyle w:val="norm"/>
        <w:spacing w:line="240" w:lineRule="auto"/>
        <w:ind w:firstLine="284"/>
        <w:jc w:val="right"/>
        <w:rPr>
          <w:rFonts w:ascii="GHEA Grapalat" w:hAnsi="GHEA Grapalat" w:cs="Sylfaen"/>
          <w:b/>
          <w:sz w:val="20"/>
          <w:lang w:val="es-ES"/>
        </w:rPr>
      </w:pPr>
    </w:p>
    <w:p w:rsidR="001C5AA6" w:rsidRDefault="001C5AA6" w:rsidP="006E5207">
      <w:pPr>
        <w:pStyle w:val="norm"/>
        <w:spacing w:line="240" w:lineRule="auto"/>
        <w:ind w:firstLine="284"/>
        <w:jc w:val="right"/>
        <w:rPr>
          <w:rFonts w:ascii="GHEA Grapalat" w:hAnsi="GHEA Grapalat" w:cs="Sylfaen"/>
          <w:b/>
          <w:sz w:val="20"/>
          <w:lang w:val="es-ES"/>
        </w:rPr>
      </w:pPr>
    </w:p>
    <w:p w:rsidR="001C5AA6" w:rsidRDefault="001C5AA6" w:rsidP="006E5207">
      <w:pPr>
        <w:pStyle w:val="norm"/>
        <w:spacing w:line="240" w:lineRule="auto"/>
        <w:ind w:firstLine="284"/>
        <w:jc w:val="right"/>
        <w:rPr>
          <w:rFonts w:ascii="GHEA Grapalat" w:hAnsi="GHEA Grapalat" w:cs="Sylfaen"/>
          <w:b/>
          <w:sz w:val="20"/>
          <w:lang w:val="es-ES"/>
        </w:rPr>
      </w:pPr>
    </w:p>
    <w:p w:rsidR="001C5AA6" w:rsidRDefault="001C5AA6"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1A28B0" w:rsidP="006E5207">
      <w:pPr>
        <w:pStyle w:val="33"/>
        <w:spacing w:line="240" w:lineRule="auto"/>
        <w:jc w:val="right"/>
        <w:rPr>
          <w:rFonts w:ascii="GHEA Grapalat" w:hAnsi="GHEA Grapalat" w:cs="Arial"/>
          <w:b/>
          <w:lang w:val="es-ES"/>
        </w:rPr>
      </w:pPr>
      <w:r>
        <w:rPr>
          <w:rFonts w:ascii="GHEA Grapalat" w:hAnsi="GHEA Grapalat"/>
          <w:lang w:val="af-ZA"/>
        </w:rPr>
        <w:t>ԱՄ</w:t>
      </w:r>
      <w:r>
        <w:rPr>
          <w:rFonts w:ascii="GHEA Grapalat" w:hAnsi="GHEA Grapalat"/>
          <w:lang w:val="ru-RU"/>
        </w:rPr>
        <w:t>Գ</w:t>
      </w:r>
      <w:r w:rsidR="0069073C" w:rsidRPr="0069073C">
        <w:rPr>
          <w:rFonts w:ascii="GHEA Grapalat" w:hAnsi="GHEA Grapalat"/>
          <w:lang w:val="af-ZA"/>
        </w:rPr>
        <w:t>ՀՄԴ-ԳՀԱՊՁԲ-19/0</w:t>
      </w:r>
      <w:r w:rsidR="001C5AA6">
        <w:rPr>
          <w:rFonts w:ascii="GHEA Grapalat" w:hAnsi="GHEA Grapalat"/>
          <w:lang w:val="af-ZA"/>
        </w:rPr>
        <w:t>3</w:t>
      </w:r>
      <w:r w:rsidR="006E5207">
        <w:rPr>
          <w:rFonts w:ascii="GHEA Grapalat" w:hAnsi="GHEA Grapalat" w:cs="Sylfaen"/>
          <w:b/>
          <w:lang w:val="es-ES"/>
        </w:rPr>
        <w:t>ծածկագրով</w:t>
      </w:r>
    </w:p>
    <w:p w:rsidR="006E5207" w:rsidRDefault="0069073C" w:rsidP="006E5207">
      <w:pPr>
        <w:pStyle w:val="3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Pr="0069073C">
        <w:rPr>
          <w:rFonts w:ascii="GHEA Grapalat" w:hAnsi="GHEA Grapalat"/>
          <w:sz w:val="20"/>
          <w:lang w:val="af-ZA"/>
        </w:rPr>
        <w:t>ԱՄ</w:t>
      </w:r>
      <w:r w:rsidR="001A28B0">
        <w:rPr>
          <w:rFonts w:ascii="GHEA Grapalat" w:hAnsi="GHEA Grapalat"/>
          <w:sz w:val="20"/>
          <w:lang w:val="ru-RU"/>
        </w:rPr>
        <w:t>Գ</w:t>
      </w:r>
      <w:r w:rsidRPr="0069073C">
        <w:rPr>
          <w:rFonts w:ascii="GHEA Grapalat" w:hAnsi="GHEA Grapalat"/>
          <w:sz w:val="20"/>
          <w:lang w:val="af-ZA"/>
        </w:rPr>
        <w:t>ՀՄԴ-ԳՀԱՊՁԲ-19/0</w:t>
      </w:r>
      <w:r w:rsidR="001C5AA6">
        <w:rPr>
          <w:rFonts w:ascii="GHEA Grapalat" w:hAnsi="GHEA Grapalat"/>
          <w:sz w:val="20"/>
          <w:lang w:val="af-ZA"/>
        </w:rPr>
        <w:t>3</w:t>
      </w:r>
      <w:r w:rsidRPr="0069073C">
        <w:rPr>
          <w:rFonts w:ascii="GHEA Grapalat" w:hAnsi="GHEA Grapalat" w:cs="Sylfaen"/>
          <w:b/>
          <w:sz w:val="20"/>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Pr="006E7861"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6E7861">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6E7861">
      <w:pPr>
        <w:tabs>
          <w:tab w:val="left" w:pos="2790"/>
        </w:tabs>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7861" w:rsidP="006E5207">
      <w:pPr>
        <w:jc w:val="both"/>
        <w:rPr>
          <w:rFonts w:ascii="GHEA Grapalat" w:hAnsi="GHEA Grapalat"/>
          <w:sz w:val="16"/>
          <w:szCs w:val="16"/>
          <w:lang w:val="hy-AM"/>
        </w:rPr>
      </w:pPr>
      <w:r>
        <w:rPr>
          <w:rFonts w:ascii="GHEA Grapalat" w:hAnsi="GHEA Grapalat"/>
          <w:sz w:val="16"/>
          <w:szCs w:val="16"/>
          <w:lang w:val="hy-AM"/>
        </w:rPr>
        <w:t xml:space="preserve">         </w:t>
      </w:r>
      <w:r w:rsidR="006E5207">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Pr="006E7861" w:rsidRDefault="006E5207" w:rsidP="006E7861">
      <w:pPr>
        <w:ind w:left="3540"/>
        <w:jc w:val="both"/>
        <w:rPr>
          <w:rFonts w:ascii="GHEA Grapalat" w:hAnsi="GHEA Grapalat"/>
          <w:sz w:val="16"/>
          <w:szCs w:val="16"/>
        </w:rPr>
      </w:pPr>
      <w:r>
        <w:rPr>
          <w:rFonts w:ascii="GHEA Grapalat" w:hAnsi="GHEA Grapalat"/>
          <w:sz w:val="16"/>
          <w:szCs w:val="16"/>
          <w:lang w:val="hy-AM"/>
        </w:rPr>
        <w:t>հեռախոսի համարը</w:t>
      </w: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69073C" w:rsidRPr="0069073C">
        <w:rPr>
          <w:rFonts w:ascii="GHEA Grapalat" w:hAnsi="GHEA Grapalat"/>
          <w:sz w:val="20"/>
          <w:lang w:val="af-ZA"/>
        </w:rPr>
        <w:t>ԱՄ</w:t>
      </w:r>
      <w:r w:rsidR="001A28B0">
        <w:rPr>
          <w:rFonts w:ascii="GHEA Grapalat" w:hAnsi="GHEA Grapalat"/>
          <w:sz w:val="20"/>
          <w:lang w:val="ru-RU"/>
        </w:rPr>
        <w:t>Գ</w:t>
      </w:r>
      <w:r w:rsidR="0069073C" w:rsidRPr="0069073C">
        <w:rPr>
          <w:rFonts w:ascii="GHEA Grapalat" w:hAnsi="GHEA Grapalat"/>
          <w:sz w:val="20"/>
          <w:lang w:val="af-ZA"/>
        </w:rPr>
        <w:t>ՀՄԴ-ԳՀԱՊՁԲ-19/0</w:t>
      </w:r>
      <w:r w:rsidR="001C5AA6">
        <w:rPr>
          <w:rFonts w:ascii="GHEA Grapalat" w:hAnsi="GHEA Grapalat"/>
          <w:sz w:val="20"/>
          <w:lang w:val="af-ZA"/>
        </w:rPr>
        <w:t>3</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69073C" w:rsidRPr="0069073C">
        <w:rPr>
          <w:rFonts w:ascii="GHEA Grapalat" w:hAnsi="GHEA Grapalat"/>
          <w:sz w:val="20"/>
          <w:lang w:val="af-ZA"/>
        </w:rPr>
        <w:t>ԱՄ</w:t>
      </w:r>
      <w:r w:rsidR="001A28B0" w:rsidRPr="001A28B0">
        <w:rPr>
          <w:rFonts w:ascii="GHEA Grapalat" w:hAnsi="GHEA Grapalat"/>
          <w:sz w:val="20"/>
          <w:lang w:val="hy-AM"/>
        </w:rPr>
        <w:t>Գ</w:t>
      </w:r>
      <w:r w:rsidR="0069073C" w:rsidRPr="0069073C">
        <w:rPr>
          <w:rFonts w:ascii="GHEA Grapalat" w:hAnsi="GHEA Grapalat"/>
          <w:sz w:val="20"/>
          <w:lang w:val="af-ZA"/>
        </w:rPr>
        <w:t>ՀՄԴ-ԳՀԱՊՁԲ-19/0</w:t>
      </w:r>
      <w:r w:rsidR="001C5AA6">
        <w:rPr>
          <w:rFonts w:ascii="GHEA Grapalat" w:hAnsi="GHEA Grapalat"/>
          <w:sz w:val="20"/>
          <w:lang w:val="af-ZA"/>
        </w:rPr>
        <w:t>3</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lastRenderedPageBreak/>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1C5AA6"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1C5AA6"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1C5AA6"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1C5AA6"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7"/>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w:t>
      </w:r>
      <w:r w:rsidR="001C5AA6">
        <w:rPr>
          <w:rFonts w:ascii="GHEA Grapalat" w:hAnsi="GHEA Grapalat"/>
          <w:lang w:val="af-ZA"/>
        </w:rPr>
        <w:t>3</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3"/>
        <w:spacing w:line="240" w:lineRule="auto"/>
        <w:ind w:firstLine="567"/>
        <w:jc w:val="left"/>
        <w:rPr>
          <w:rFonts w:ascii="GHEA Grapalat" w:hAnsi="GHEA Grapalat"/>
          <w:b/>
          <w:lang w:val="hy-AM"/>
        </w:rPr>
      </w:pP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69073C" w:rsidRPr="0069073C">
        <w:rPr>
          <w:rFonts w:ascii="GHEA Grapalat" w:hAnsi="GHEA Grapalat"/>
          <w:sz w:val="20"/>
          <w:lang w:val="af-ZA"/>
        </w:rPr>
        <w:t>ԱՄ</w:t>
      </w:r>
      <w:r w:rsidR="001A28B0">
        <w:rPr>
          <w:rFonts w:ascii="GHEA Grapalat" w:hAnsi="GHEA Grapalat"/>
          <w:sz w:val="20"/>
          <w:lang w:val="ru-RU"/>
        </w:rPr>
        <w:t>Գ</w:t>
      </w:r>
      <w:r w:rsidR="0069073C" w:rsidRPr="0069073C">
        <w:rPr>
          <w:rFonts w:ascii="GHEA Grapalat" w:hAnsi="GHEA Grapalat"/>
          <w:sz w:val="20"/>
          <w:lang w:val="af-ZA"/>
        </w:rPr>
        <w:t>ՀՄԴ-ԳՀԱՊՁԲ-19/0</w:t>
      </w:r>
      <w:r w:rsidR="001C5AA6">
        <w:rPr>
          <w:rFonts w:ascii="GHEA Grapalat" w:hAnsi="GHEA Grapalat"/>
          <w:sz w:val="20"/>
          <w:lang w:val="af-ZA"/>
        </w:rPr>
        <w:t>3</w:t>
      </w:r>
    </w:p>
    <w:p w:rsidR="006E5207"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bl>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a6"/>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3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w:t>
      </w:r>
      <w:r w:rsidR="001C5AA6">
        <w:rPr>
          <w:rFonts w:ascii="GHEA Grapalat" w:hAnsi="GHEA Grapalat"/>
          <w:lang w:val="af-ZA"/>
        </w:rPr>
        <w:t>3</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69073C" w:rsidRPr="0069073C">
        <w:rPr>
          <w:rFonts w:ascii="GHEA Grapalat" w:hAnsi="GHEA Grapalat"/>
          <w:sz w:val="20"/>
          <w:lang w:val="af-ZA"/>
        </w:rPr>
        <w:t>ԱՄ</w:t>
      </w:r>
      <w:r w:rsidR="001A28B0" w:rsidRPr="001A28B0">
        <w:rPr>
          <w:rFonts w:ascii="GHEA Grapalat" w:hAnsi="GHEA Grapalat"/>
          <w:sz w:val="20"/>
          <w:lang w:val="hy-AM"/>
        </w:rPr>
        <w:t>Գ</w:t>
      </w:r>
      <w:r w:rsidR="0069073C" w:rsidRPr="0069073C">
        <w:rPr>
          <w:rFonts w:ascii="GHEA Grapalat" w:hAnsi="GHEA Grapalat"/>
          <w:sz w:val="20"/>
          <w:lang w:val="af-ZA"/>
        </w:rPr>
        <w:t>ՀՄԴ-ԳՀԱՊՁԲ-19/0</w:t>
      </w:r>
      <w:r w:rsidR="001C5AA6">
        <w:rPr>
          <w:rFonts w:ascii="GHEA Grapalat" w:hAnsi="GHEA Grapalat"/>
          <w:sz w:val="20"/>
          <w:lang w:val="af-ZA"/>
        </w:rPr>
        <w:t>3</w:t>
      </w:r>
      <w:r w:rsidR="0069073C" w:rsidRPr="0069073C">
        <w:rPr>
          <w:rFonts w:ascii="GHEA Grapalat" w:hAnsi="GHEA Grapalat" w:cs="Sylfaen"/>
          <w:b/>
          <w:sz w:val="20"/>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1" w:name="_Hlk23147299"/>
      <w:r>
        <w:rPr>
          <w:rFonts w:ascii="GHEA Grapalat" w:hAnsi="GHEA Grapalat" w:cs="Sylfaen"/>
          <w:vertAlign w:val="superscript"/>
          <w:lang w:val="hy-AM"/>
        </w:rPr>
        <w:t xml:space="preserve">                                                                                     մասնակցի անվանումը</w:t>
      </w:r>
    </w:p>
    <w:bookmarkEnd w:id="11"/>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1C5AA6"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1C5AA6"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1C5AA6"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1C5AA6"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1C5AA6" w:rsidRDefault="0069073C" w:rsidP="001C5AA6">
            <w:pPr>
              <w:jc w:val="center"/>
              <w:rPr>
                <w:rFonts w:ascii="GHEA Grapalat" w:hAnsi="GHEA Grapalat"/>
                <w:b/>
                <w:bCs/>
                <w:sz w:val="18"/>
              </w:rPr>
            </w:pPr>
            <w:r>
              <w:rPr>
                <w:rFonts w:ascii="GHEA Grapalat" w:hAnsi="GHEA Grapalat"/>
                <w:b/>
                <w:sz w:val="18"/>
                <w:lang w:val="ru-RU"/>
              </w:rPr>
              <w:t>1</w:t>
            </w:r>
            <w:r w:rsidR="001C5AA6">
              <w:rPr>
                <w:rFonts w:ascii="GHEA Grapalat" w:hAnsi="GHEA Grapalat"/>
                <w:b/>
                <w:sz w:val="18"/>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aff1"/>
          <w:rFonts w:ascii="GHEA Grapalat" w:hAnsi="GHEA Grapalat"/>
          <w:color w:val="FFFFFF"/>
          <w:sz w:val="20"/>
          <w:lang w:val="hy-AM"/>
        </w:rPr>
        <w:footnoteReference w:id="8"/>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es-ES" w:eastAsia="ru-RU"/>
        </w:rPr>
      </w:pPr>
    </w:p>
    <w:p w:rsidR="006E5207" w:rsidRDefault="006E5207" w:rsidP="006E5207">
      <w:pPr>
        <w:pStyle w:val="3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3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w:t>
      </w:r>
      <w:r w:rsidR="001C5AA6">
        <w:rPr>
          <w:rFonts w:ascii="GHEA Grapalat" w:hAnsi="GHEA Grapalat"/>
          <w:lang w:val="af-ZA"/>
        </w:rPr>
        <w:t>3</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3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F4264E" w:rsidRPr="003639FF" w:rsidRDefault="001A28B0" w:rsidP="006E5207">
      <w:pPr>
        <w:rPr>
          <w:rFonts w:ascii="GHEA Grapalat" w:hAnsi="GHEA Grapalat"/>
          <w:sz w:val="20"/>
          <w:lang w:val="hy-AM"/>
        </w:rPr>
      </w:pPr>
      <w:r w:rsidRPr="003639FF">
        <w:rPr>
          <w:rFonts w:ascii="GHEA Grapalat" w:hAnsi="GHEA Grapalat"/>
          <w:sz w:val="20"/>
          <w:lang w:val="hy-AM"/>
        </w:rPr>
        <w:t xml:space="preserve">Գետազատի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lastRenderedPageBreak/>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4F65C9">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4F65C9" w:rsidTr="004F65C9">
        <w:trPr>
          <w:trHeight w:val="1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69073C" w:rsidRDefault="004F65C9" w:rsidP="004F65C9">
            <w:pPr>
              <w:rPr>
                <w:rFonts w:ascii="GHEA Grapalat" w:hAnsi="GHEA Grapalat" w:cs="Arial"/>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r>
              <w:rPr>
                <w:rFonts w:ascii="GHEA Grapalat" w:hAnsi="GHEA Grapalat"/>
                <w:sz w:val="20"/>
                <w:szCs w:val="20"/>
                <w:lang w:val="hy-AM"/>
              </w:rPr>
              <w:t xml:space="preserve">&lt;&lt; ՀՀ Արարատի  մարզ  </w:t>
            </w:r>
            <w:r>
              <w:rPr>
                <w:rFonts w:ascii="GHEA Grapalat" w:hAnsi="GHEA Grapalat"/>
                <w:sz w:val="20"/>
                <w:szCs w:val="20"/>
                <w:lang w:val="ru-RU"/>
              </w:rPr>
              <w:t>Գետազատի</w:t>
            </w:r>
            <w:r w:rsidRPr="001A28B0">
              <w:rPr>
                <w:rFonts w:ascii="GHEA Grapalat" w:hAnsi="GHEA Grapalat"/>
                <w:sz w:val="20"/>
                <w:szCs w:val="20"/>
              </w:rPr>
              <w:t xml:space="preserve"> </w:t>
            </w:r>
            <w:r>
              <w:rPr>
                <w:rFonts w:ascii="GHEA Grapalat" w:hAnsi="GHEA Grapalat"/>
                <w:sz w:val="20"/>
                <w:szCs w:val="20"/>
                <w:lang w:val="hy-AM"/>
              </w:rPr>
              <w:t>միջ</w:t>
            </w:r>
            <w:r>
              <w:rPr>
                <w:rFonts w:ascii="GHEA Grapalat" w:hAnsi="GHEA Grapalat"/>
                <w:sz w:val="20"/>
                <w:szCs w:val="20"/>
                <w:lang w:val="ru-RU"/>
              </w:rPr>
              <w:t>ն</w:t>
            </w:r>
            <w:r w:rsidRPr="0069073C">
              <w:rPr>
                <w:rFonts w:ascii="GHEA Grapalat" w:hAnsi="GHEA Grapalat"/>
                <w:sz w:val="20"/>
                <w:szCs w:val="20"/>
                <w:lang w:val="hy-AM"/>
              </w:rPr>
              <w:t xml:space="preserve">  դպրոց &gt;&gt; ՊՈԱԿ</w:t>
            </w:r>
          </w:p>
        </w:tc>
      </w:tr>
      <w:tr w:rsidR="004F65C9"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69073C" w:rsidRDefault="004F65C9" w:rsidP="004F65C9">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4F65C9"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69073C" w:rsidRDefault="004F65C9" w:rsidP="004F65C9">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073C">
              <w:rPr>
                <w:rFonts w:ascii="GHEA Grapalat" w:hAnsi="GHEA Grapalat" w:cs="Sylfaen"/>
                <w:sz w:val="20"/>
                <w:szCs w:val="20"/>
              </w:rPr>
              <w:t>ՀՎՀՀ</w:t>
            </w:r>
            <w:r w:rsidRPr="0069073C">
              <w:rPr>
                <w:rFonts w:ascii="GHEA Grapalat" w:hAnsi="GHEA Grapalat" w:cs="Arial"/>
                <w:sz w:val="20"/>
                <w:szCs w:val="20"/>
              </w:rPr>
              <w:t xml:space="preserve">` </w:t>
            </w:r>
            <w:r w:rsidRPr="001A28B0">
              <w:rPr>
                <w:rFonts w:ascii="GHEA Grapalat" w:hAnsi="GHEA Grapalat"/>
                <w:sz w:val="20"/>
                <w:lang w:val="hy-AM"/>
              </w:rPr>
              <w:t>0</w:t>
            </w:r>
            <w:r w:rsidRPr="001A28B0">
              <w:rPr>
                <w:rFonts w:ascii="GHEA Grapalat" w:hAnsi="GHEA Grapalat"/>
                <w:sz w:val="20"/>
                <w:lang w:val="ru-RU"/>
              </w:rPr>
              <w:t>42</w:t>
            </w:r>
            <w:r w:rsidRPr="001A28B0">
              <w:rPr>
                <w:rFonts w:ascii="GHEA Grapalat" w:hAnsi="GHEA Grapalat"/>
                <w:sz w:val="20"/>
                <w:lang w:val="hy-AM"/>
              </w:rPr>
              <w:t>07</w:t>
            </w:r>
            <w:r w:rsidRPr="001A28B0">
              <w:rPr>
                <w:rFonts w:ascii="GHEA Grapalat" w:hAnsi="GHEA Grapalat"/>
                <w:sz w:val="20"/>
                <w:lang w:val="ru-RU"/>
              </w:rPr>
              <w:t>253</w:t>
            </w:r>
          </w:p>
        </w:tc>
      </w:tr>
      <w:tr w:rsidR="004F65C9"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4F65C9" w:rsidRDefault="004F65C9" w:rsidP="004F65C9">
            <w:pPr>
              <w:rPr>
                <w:rFonts w:ascii="GHEA Grapalat" w:hAnsi="GHEA Grapalat" w:cs="Arial"/>
                <w:sz w:val="20"/>
                <w:szCs w:val="20"/>
              </w:rPr>
            </w:pPr>
            <w:r w:rsidRPr="001A28B0">
              <w:rPr>
                <w:rFonts w:ascii="GHEA Grapalat" w:hAnsi="GHEA Grapalat" w:cs="Sylfaen"/>
                <w:sz w:val="20"/>
                <w:szCs w:val="20"/>
              </w:rPr>
              <w:t>1</w:t>
            </w:r>
            <w:r w:rsidRPr="001A28B0">
              <w:rPr>
                <w:rFonts w:ascii="GHEA Grapalat" w:hAnsi="GHEA Grapalat" w:cs="Sylfaen"/>
                <w:sz w:val="20"/>
                <w:szCs w:val="20"/>
                <w:lang w:val="hy-AM"/>
              </w:rPr>
              <w:t>2</w:t>
            </w:r>
            <w:r w:rsidRPr="001A28B0">
              <w:rPr>
                <w:rFonts w:ascii="GHEA Grapalat" w:hAnsi="GHEA Grapalat" w:cs="Sylfaen"/>
                <w:sz w:val="20"/>
                <w:szCs w:val="20"/>
              </w:rPr>
              <w:t>.Շահառուի</w:t>
            </w:r>
            <w:r w:rsidRPr="001A28B0">
              <w:rPr>
                <w:rFonts w:ascii="GHEA Grapalat" w:hAnsi="GHEA Grapalat" w:cs="Sylfaen"/>
                <w:sz w:val="20"/>
                <w:szCs w:val="20"/>
                <w:lang w:val="hy-AM"/>
              </w:rPr>
              <w:t>ն</w:t>
            </w:r>
            <w:r w:rsidRPr="001A28B0">
              <w:rPr>
                <w:rFonts w:ascii="GHEA Grapalat" w:hAnsi="GHEA Grapalat" w:cs="Arial"/>
                <w:sz w:val="20"/>
                <w:szCs w:val="20"/>
              </w:rPr>
              <w:t xml:space="preserve"> </w:t>
            </w:r>
            <w:r w:rsidRPr="001A28B0">
              <w:rPr>
                <w:rFonts w:ascii="GHEA Grapalat" w:hAnsi="GHEA Grapalat" w:cs="Sylfaen"/>
                <w:sz w:val="20"/>
                <w:szCs w:val="20"/>
                <w:lang w:val="hy-AM"/>
              </w:rPr>
              <w:t xml:space="preserve"> սպասարկող Ֆինանսական կազմակերպություն</w:t>
            </w:r>
            <w:r w:rsidRPr="001A28B0">
              <w:rPr>
                <w:rFonts w:ascii="GHEA Grapalat" w:hAnsi="GHEA Grapalat" w:cs="Sylfaen"/>
                <w:sz w:val="20"/>
                <w:szCs w:val="20"/>
              </w:rPr>
              <w:t xml:space="preserve"> (բանկ)</w:t>
            </w:r>
            <w:r w:rsidRPr="001A28B0">
              <w:rPr>
                <w:rFonts w:ascii="GHEA Grapalat" w:hAnsi="GHEA Grapalat" w:cs="Arial"/>
                <w:sz w:val="20"/>
                <w:szCs w:val="20"/>
              </w:rPr>
              <w:t xml:space="preserve">` </w:t>
            </w:r>
            <w:r w:rsidRPr="001A28B0">
              <w:rPr>
                <w:rFonts w:ascii="GHEA Grapalat" w:hAnsi="GHEA Grapalat"/>
                <w:sz w:val="20"/>
                <w:szCs w:val="20"/>
                <w:lang w:val="hy-AM"/>
              </w:rPr>
              <w:t xml:space="preserve"> </w:t>
            </w:r>
            <w:r>
              <w:rPr>
                <w:rFonts w:ascii="GHEA Grapalat" w:hAnsi="GHEA Grapalat" w:cs="Arial"/>
                <w:sz w:val="20"/>
                <w:szCs w:val="20"/>
              </w:rPr>
              <w:t>ՀՀ ՖՆ գործառնական վարչություն</w:t>
            </w:r>
          </w:p>
        </w:tc>
      </w:tr>
      <w:tr w:rsidR="004F65C9"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4F65C9" w:rsidRDefault="004F65C9" w:rsidP="004F65C9">
            <w:pPr>
              <w:rPr>
                <w:rFonts w:ascii="GHEA Grapalat" w:hAnsi="GHEA Grapalat" w:cs="Arial"/>
                <w:sz w:val="20"/>
                <w:szCs w:val="20"/>
              </w:rPr>
            </w:pPr>
            <w:r w:rsidRPr="001A28B0">
              <w:rPr>
                <w:rFonts w:ascii="GHEA Grapalat" w:hAnsi="GHEA Grapalat" w:cs="Sylfaen"/>
                <w:sz w:val="20"/>
                <w:szCs w:val="20"/>
              </w:rPr>
              <w:t>1</w:t>
            </w:r>
            <w:r w:rsidRPr="001A28B0">
              <w:rPr>
                <w:rFonts w:ascii="GHEA Grapalat" w:hAnsi="GHEA Grapalat" w:cs="Sylfaen"/>
                <w:sz w:val="20"/>
                <w:szCs w:val="20"/>
                <w:lang w:val="hy-AM"/>
              </w:rPr>
              <w:t>3</w:t>
            </w:r>
            <w:r w:rsidRPr="001A28B0">
              <w:rPr>
                <w:rFonts w:ascii="GHEA Grapalat" w:hAnsi="GHEA Grapalat" w:cs="Sylfaen"/>
                <w:sz w:val="20"/>
                <w:szCs w:val="20"/>
              </w:rPr>
              <w:t>.Շահառուի</w:t>
            </w:r>
            <w:r w:rsidRPr="001A28B0">
              <w:rPr>
                <w:rFonts w:ascii="GHEA Grapalat" w:hAnsi="GHEA Grapalat" w:cs="Arial"/>
                <w:sz w:val="20"/>
                <w:szCs w:val="20"/>
              </w:rPr>
              <w:t xml:space="preserve"> </w:t>
            </w:r>
            <w:r w:rsidRPr="001A28B0">
              <w:rPr>
                <w:rFonts w:ascii="GHEA Grapalat" w:hAnsi="GHEA Grapalat" w:cs="Sylfaen"/>
                <w:sz w:val="20"/>
                <w:szCs w:val="20"/>
              </w:rPr>
              <w:t>հաշվի</w:t>
            </w:r>
            <w:r w:rsidRPr="001A28B0">
              <w:rPr>
                <w:rFonts w:ascii="GHEA Grapalat" w:hAnsi="GHEA Grapalat" w:cs="Arial"/>
                <w:sz w:val="20"/>
                <w:szCs w:val="20"/>
              </w:rPr>
              <w:t xml:space="preserve"> </w:t>
            </w:r>
            <w:r w:rsidRPr="001A28B0">
              <w:rPr>
                <w:rFonts w:ascii="GHEA Grapalat" w:hAnsi="GHEA Grapalat" w:cs="Sylfaen"/>
                <w:sz w:val="20"/>
                <w:szCs w:val="20"/>
              </w:rPr>
              <w:t>համարը</w:t>
            </w:r>
            <w:r w:rsidRPr="001A28B0">
              <w:rPr>
                <w:rFonts w:ascii="GHEA Grapalat" w:hAnsi="GHEA Grapalat" w:cs="Arial"/>
                <w:sz w:val="20"/>
                <w:szCs w:val="20"/>
              </w:rPr>
              <w:t xml:space="preserve"> (</w:t>
            </w:r>
            <w:r w:rsidRPr="001A28B0">
              <w:rPr>
                <w:rFonts w:ascii="GHEA Grapalat" w:hAnsi="GHEA Grapalat" w:cs="Sylfaen"/>
                <w:sz w:val="20"/>
                <w:szCs w:val="20"/>
              </w:rPr>
              <w:t>հշ</w:t>
            </w:r>
            <w:r w:rsidRPr="001A28B0">
              <w:rPr>
                <w:rFonts w:ascii="GHEA Grapalat" w:hAnsi="GHEA Grapalat" w:cs="Arial"/>
                <w:sz w:val="20"/>
                <w:szCs w:val="20"/>
              </w:rPr>
              <w:t xml:space="preserve">.N)  </w:t>
            </w:r>
            <w:r>
              <w:rPr>
                <w:rFonts w:ascii="GHEA Grapalat" w:hAnsi="GHEA Grapalat"/>
                <w:sz w:val="20"/>
                <w:szCs w:val="20"/>
              </w:rPr>
              <w:t>900418000254</w:t>
            </w: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pStyle w:val="aff0"/>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cs="Sylfaen"/>
                <w:sz w:val="20"/>
                <w:szCs w:val="20"/>
              </w:rPr>
              <w:t>(</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լրացվում է վճարողի կողմից</w:t>
            </w:r>
          </w:p>
        </w:tc>
      </w:tr>
      <w:tr w:rsidR="006E5207" w:rsidRPr="001C5AA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rsidP="004F65C9">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1C5AA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1C5AA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cs="Sylfaen"/>
                <w:sz w:val="20"/>
                <w:szCs w:val="20"/>
                <w:lang w:val="hy-AM"/>
              </w:rPr>
            </w:pPr>
            <w:r>
              <w:rPr>
                <w:rFonts w:ascii="GHEA Grapalat" w:hAnsi="GHEA Grapalat"/>
                <w:sz w:val="20"/>
                <w:szCs w:val="20"/>
              </w:rPr>
              <w:t>պարտադիր</w:t>
            </w:r>
          </w:p>
          <w:p w:rsidR="006E5207" w:rsidRDefault="006E5207" w:rsidP="004F65C9">
            <w:pPr>
              <w:jc w:val="center"/>
              <w:rPr>
                <w:rFonts w:ascii="GHEA Grapalat" w:hAnsi="GHEA Grapalat" w:cs="Sylfaen"/>
                <w:sz w:val="20"/>
                <w:szCs w:val="20"/>
                <w:lang w:val="hy-AM"/>
              </w:rPr>
            </w:pPr>
            <w:r>
              <w:rPr>
                <w:rFonts w:ascii="GHEA Grapalat" w:hAnsi="GHEA Grapalat" w:cs="Sylfaen"/>
                <w:sz w:val="20"/>
                <w:szCs w:val="20"/>
                <w:lang w:val="hy-AM"/>
              </w:rPr>
              <w:t>լրացվում է &lt;ակցեպտավորված վճարում&gt; բառերը,</w:t>
            </w:r>
          </w:p>
          <w:p w:rsidR="006E5207" w:rsidRDefault="006E5207" w:rsidP="004F65C9">
            <w:pPr>
              <w:jc w:val="center"/>
              <w:rPr>
                <w:rFonts w:ascii="GHEA Grapalat" w:hAnsi="GHEA Grapalat"/>
                <w:sz w:val="20"/>
                <w:szCs w:val="20"/>
                <w:lang w:val="hy-AM"/>
              </w:rPr>
            </w:pPr>
            <w:r>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lastRenderedPageBreak/>
              <w:t>նախապես լրացվում է շահառուի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rsidP="004F65C9">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1C5AA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rsidP="004F65C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ստորագրվում է վճարողի կողմից կամ</w:t>
            </w:r>
          </w:p>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rsidP="004F65C9">
            <w:pPr>
              <w:jc w:val="center"/>
              <w:rPr>
                <w:rFonts w:ascii="GHEA Grapalat" w:hAnsi="GHEA Grapalat"/>
                <w:sz w:val="20"/>
                <w:szCs w:val="20"/>
                <w:lang w:val="hy-AM"/>
              </w:rPr>
            </w:pPr>
          </w:p>
        </w:tc>
      </w:tr>
      <w:tr w:rsidR="006E5207" w:rsidRPr="001C5AA6"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կնքվում է վճարողի կողմից</w:t>
            </w:r>
          </w:p>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p>
          <w:p w:rsidR="006E5207" w:rsidRDefault="006E5207" w:rsidP="004F65C9">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կնքվում է շահառուի կողմից</w:t>
            </w:r>
          </w:p>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33"/>
        <w:spacing w:line="240" w:lineRule="auto"/>
        <w:jc w:val="center"/>
        <w:rPr>
          <w:rFonts w:ascii="GHEA Grapalat" w:hAnsi="GHEA Grapalat" w:cs="Arial"/>
          <w:b/>
          <w:lang w:val="hy-AM"/>
        </w:rPr>
      </w:pPr>
    </w:p>
    <w:p w:rsidR="006E5207" w:rsidRDefault="006E5207" w:rsidP="006E5207">
      <w:pPr>
        <w:pStyle w:val="3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w:t>
      </w:r>
      <w:r w:rsidR="001C5AA6">
        <w:rPr>
          <w:rFonts w:ascii="GHEA Grapalat" w:hAnsi="GHEA Grapalat"/>
          <w:lang w:val="af-ZA"/>
        </w:rPr>
        <w:t>3</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1A28B0" w:rsidRPr="003639FF" w:rsidRDefault="006E5207" w:rsidP="006E5207">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rsidR="001A28B0" w:rsidRPr="003639FF" w:rsidRDefault="001A28B0" w:rsidP="006E5207">
      <w:pPr>
        <w:jc w:val="center"/>
        <w:rPr>
          <w:rFonts w:ascii="GHEA Grapalat" w:hAnsi="GHEA Grapalat" w:cs="GHEA Grapalat"/>
          <w:b/>
          <w:sz w:val="18"/>
          <w:szCs w:val="18"/>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F4264E" w:rsidRPr="003639FF" w:rsidRDefault="006E5207" w:rsidP="006E5207">
      <w:pPr>
        <w:rPr>
          <w:rFonts w:ascii="GHEA Grapalat" w:hAnsi="GHEA Grapalat"/>
          <w:sz w:val="20"/>
          <w:lang w:val="hy-AM"/>
        </w:rPr>
      </w:pPr>
      <w:r>
        <w:rPr>
          <w:rFonts w:ascii="GHEA Grapalat" w:hAnsi="GHEA Grapalat" w:cs="GHEA Grapalat"/>
          <w:sz w:val="20"/>
          <w:szCs w:val="20"/>
          <w:lang w:val="hy-AM"/>
        </w:rPr>
        <w:t xml:space="preserve">     </w:t>
      </w:r>
      <w:r w:rsidR="001A28B0">
        <w:rPr>
          <w:rFonts w:ascii="GHEA Grapalat" w:hAnsi="GHEA Grapalat"/>
          <w:sz w:val="20"/>
          <w:lang w:val="af-ZA"/>
        </w:rPr>
        <w:t xml:space="preserve">Գետազատի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Pr>
          <w:rFonts w:ascii="GHEA Grapalat" w:hAnsi="GHEA Grapalat" w:cs="GHEA Grapalat"/>
          <w:sz w:val="20"/>
          <w:szCs w:val="20"/>
          <w:lang w:val="hy-AM"/>
        </w:rPr>
        <w:tab/>
        <w:t xml:space="preserve">           </w:t>
      </w:r>
      <w:r w:rsidRPr="0018201B">
        <w:rPr>
          <w:rFonts w:ascii="GHEA Grapalat" w:hAnsi="GHEA Grapalat" w:cs="GHEA Grapalat"/>
          <w:sz w:val="20"/>
          <w:szCs w:val="20"/>
          <w:lang w:val="hy-AM"/>
        </w:rPr>
        <w:t xml:space="preserve">                                                                   </w:t>
      </w:r>
      <w:r>
        <w:rPr>
          <w:rFonts w:ascii="GHEA Grapalat" w:hAnsi="GHEA Grapalat" w:cs="GHEA Grapalat"/>
          <w:sz w:val="20"/>
          <w:szCs w:val="20"/>
          <w:lang w:val="hy-AM"/>
        </w:rPr>
        <w:t xml:space="preserve">  </w:t>
      </w:r>
      <w:r w:rsidRPr="00F4264E">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lastRenderedPageBreak/>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1A28B0"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69073C" w:rsidRDefault="001A28B0" w:rsidP="001A28B0">
            <w:pPr>
              <w:rPr>
                <w:rFonts w:ascii="GHEA Grapalat" w:hAnsi="GHEA Grapalat" w:cs="Arial"/>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r>
              <w:rPr>
                <w:rFonts w:ascii="GHEA Grapalat" w:hAnsi="GHEA Grapalat"/>
                <w:sz w:val="20"/>
                <w:szCs w:val="20"/>
                <w:lang w:val="hy-AM"/>
              </w:rPr>
              <w:t xml:space="preserve">&lt;&lt; ՀՀ Արարատի  մարզ  </w:t>
            </w:r>
            <w:r>
              <w:rPr>
                <w:rFonts w:ascii="GHEA Grapalat" w:hAnsi="GHEA Grapalat"/>
                <w:sz w:val="20"/>
                <w:szCs w:val="20"/>
                <w:lang w:val="ru-RU"/>
              </w:rPr>
              <w:t>Գետազատի</w:t>
            </w:r>
            <w:r w:rsidRPr="001A28B0">
              <w:rPr>
                <w:rFonts w:ascii="GHEA Grapalat" w:hAnsi="GHEA Grapalat"/>
                <w:sz w:val="20"/>
                <w:szCs w:val="20"/>
              </w:rPr>
              <w:t xml:space="preserve"> </w:t>
            </w:r>
            <w:r>
              <w:rPr>
                <w:rFonts w:ascii="GHEA Grapalat" w:hAnsi="GHEA Grapalat"/>
                <w:sz w:val="20"/>
                <w:szCs w:val="20"/>
                <w:lang w:val="hy-AM"/>
              </w:rPr>
              <w:t>միջ</w:t>
            </w:r>
            <w:r>
              <w:rPr>
                <w:rFonts w:ascii="GHEA Grapalat" w:hAnsi="GHEA Grapalat"/>
                <w:sz w:val="20"/>
                <w:szCs w:val="20"/>
                <w:lang w:val="ru-RU"/>
              </w:rPr>
              <w:t>ն</w:t>
            </w:r>
            <w:r w:rsidRPr="0069073C">
              <w:rPr>
                <w:rFonts w:ascii="GHEA Grapalat" w:hAnsi="GHEA Grapalat"/>
                <w:sz w:val="20"/>
                <w:szCs w:val="20"/>
                <w:lang w:val="hy-AM"/>
              </w:rPr>
              <w:t xml:space="preserve">  դպրոց &gt;&gt; ՊՈԱԿ</w:t>
            </w:r>
          </w:p>
        </w:tc>
      </w:tr>
      <w:tr w:rsidR="001A28B0"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69073C" w:rsidRDefault="001A28B0" w:rsidP="001A28B0">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1A28B0"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69073C" w:rsidRDefault="001A28B0" w:rsidP="001A28B0">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073C">
              <w:rPr>
                <w:rFonts w:ascii="GHEA Grapalat" w:hAnsi="GHEA Grapalat" w:cs="Sylfaen"/>
                <w:sz w:val="20"/>
                <w:szCs w:val="20"/>
              </w:rPr>
              <w:t>ՀՎՀՀ</w:t>
            </w:r>
            <w:r w:rsidRPr="0069073C">
              <w:rPr>
                <w:rFonts w:ascii="GHEA Grapalat" w:hAnsi="GHEA Grapalat" w:cs="Arial"/>
                <w:sz w:val="20"/>
                <w:szCs w:val="20"/>
              </w:rPr>
              <w:t xml:space="preserve">` </w:t>
            </w:r>
            <w:r w:rsidRPr="001A28B0">
              <w:rPr>
                <w:rFonts w:ascii="GHEA Grapalat" w:hAnsi="GHEA Grapalat"/>
                <w:sz w:val="20"/>
                <w:lang w:val="hy-AM"/>
              </w:rPr>
              <w:t>0</w:t>
            </w:r>
            <w:r w:rsidRPr="001A28B0">
              <w:rPr>
                <w:rFonts w:ascii="GHEA Grapalat" w:hAnsi="GHEA Grapalat"/>
                <w:sz w:val="20"/>
                <w:lang w:val="ru-RU"/>
              </w:rPr>
              <w:t>42</w:t>
            </w:r>
            <w:r w:rsidRPr="001A28B0">
              <w:rPr>
                <w:rFonts w:ascii="GHEA Grapalat" w:hAnsi="GHEA Grapalat"/>
                <w:sz w:val="20"/>
                <w:lang w:val="hy-AM"/>
              </w:rPr>
              <w:t>07</w:t>
            </w:r>
            <w:r w:rsidRPr="001A28B0">
              <w:rPr>
                <w:rFonts w:ascii="GHEA Grapalat" w:hAnsi="GHEA Grapalat"/>
                <w:sz w:val="20"/>
                <w:lang w:val="ru-RU"/>
              </w:rPr>
              <w:t>253</w:t>
            </w:r>
          </w:p>
        </w:tc>
      </w:tr>
      <w:tr w:rsidR="001A28B0"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4F65C9" w:rsidRDefault="001A28B0" w:rsidP="001A28B0">
            <w:pPr>
              <w:rPr>
                <w:rFonts w:ascii="GHEA Grapalat" w:hAnsi="GHEA Grapalat" w:cs="Arial"/>
                <w:sz w:val="20"/>
                <w:szCs w:val="20"/>
              </w:rPr>
            </w:pPr>
            <w:r w:rsidRPr="001A28B0">
              <w:rPr>
                <w:rFonts w:ascii="GHEA Grapalat" w:hAnsi="GHEA Grapalat" w:cs="Sylfaen"/>
                <w:sz w:val="20"/>
                <w:szCs w:val="20"/>
              </w:rPr>
              <w:t>1</w:t>
            </w:r>
            <w:r w:rsidRPr="001A28B0">
              <w:rPr>
                <w:rFonts w:ascii="GHEA Grapalat" w:hAnsi="GHEA Grapalat" w:cs="Sylfaen"/>
                <w:sz w:val="20"/>
                <w:szCs w:val="20"/>
                <w:lang w:val="hy-AM"/>
              </w:rPr>
              <w:t>2</w:t>
            </w:r>
            <w:r w:rsidRPr="001A28B0">
              <w:rPr>
                <w:rFonts w:ascii="GHEA Grapalat" w:hAnsi="GHEA Grapalat" w:cs="Sylfaen"/>
                <w:sz w:val="20"/>
                <w:szCs w:val="20"/>
              </w:rPr>
              <w:t>.Շահառուի</w:t>
            </w:r>
            <w:r w:rsidRPr="001A28B0">
              <w:rPr>
                <w:rFonts w:ascii="GHEA Grapalat" w:hAnsi="GHEA Grapalat" w:cs="Sylfaen"/>
                <w:sz w:val="20"/>
                <w:szCs w:val="20"/>
                <w:lang w:val="hy-AM"/>
              </w:rPr>
              <w:t>ն</w:t>
            </w:r>
            <w:r w:rsidRPr="001A28B0">
              <w:rPr>
                <w:rFonts w:ascii="GHEA Grapalat" w:hAnsi="GHEA Grapalat" w:cs="Arial"/>
                <w:sz w:val="20"/>
                <w:szCs w:val="20"/>
              </w:rPr>
              <w:t xml:space="preserve"> </w:t>
            </w:r>
            <w:r w:rsidRPr="001A28B0">
              <w:rPr>
                <w:rFonts w:ascii="GHEA Grapalat" w:hAnsi="GHEA Grapalat" w:cs="Sylfaen"/>
                <w:sz w:val="20"/>
                <w:szCs w:val="20"/>
                <w:lang w:val="hy-AM"/>
              </w:rPr>
              <w:t xml:space="preserve"> սպասարկող Ֆինանսական կազմակերպություն</w:t>
            </w:r>
            <w:r w:rsidRPr="001A28B0">
              <w:rPr>
                <w:rFonts w:ascii="GHEA Grapalat" w:hAnsi="GHEA Grapalat" w:cs="Sylfaen"/>
                <w:sz w:val="20"/>
                <w:szCs w:val="20"/>
              </w:rPr>
              <w:t xml:space="preserve"> (բանկ)</w:t>
            </w:r>
            <w:r w:rsidRPr="001A28B0">
              <w:rPr>
                <w:rFonts w:ascii="GHEA Grapalat" w:hAnsi="GHEA Grapalat" w:cs="Arial"/>
                <w:sz w:val="20"/>
                <w:szCs w:val="20"/>
              </w:rPr>
              <w:t xml:space="preserve">` </w:t>
            </w:r>
            <w:r w:rsidRPr="001A28B0">
              <w:rPr>
                <w:rFonts w:ascii="GHEA Grapalat" w:hAnsi="GHEA Grapalat"/>
                <w:sz w:val="20"/>
                <w:szCs w:val="20"/>
                <w:lang w:val="hy-AM"/>
              </w:rPr>
              <w:t xml:space="preserve"> </w:t>
            </w:r>
            <w:r w:rsidR="004F65C9">
              <w:rPr>
                <w:rFonts w:ascii="GHEA Grapalat" w:hAnsi="GHEA Grapalat" w:cs="Arial"/>
                <w:sz w:val="20"/>
                <w:szCs w:val="20"/>
              </w:rPr>
              <w:t>ՀՀ ՖՆ գործառնական վարչություն</w:t>
            </w:r>
          </w:p>
        </w:tc>
      </w:tr>
      <w:tr w:rsidR="001A28B0"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4F65C9" w:rsidRDefault="001A28B0" w:rsidP="004F65C9">
            <w:pPr>
              <w:rPr>
                <w:rFonts w:ascii="GHEA Grapalat" w:hAnsi="GHEA Grapalat" w:cs="Arial"/>
                <w:sz w:val="20"/>
                <w:szCs w:val="20"/>
              </w:rPr>
            </w:pPr>
            <w:r w:rsidRPr="001A28B0">
              <w:rPr>
                <w:rFonts w:ascii="GHEA Grapalat" w:hAnsi="GHEA Grapalat" w:cs="Sylfaen"/>
                <w:sz w:val="20"/>
                <w:szCs w:val="20"/>
              </w:rPr>
              <w:t>1</w:t>
            </w:r>
            <w:r w:rsidRPr="001A28B0">
              <w:rPr>
                <w:rFonts w:ascii="GHEA Grapalat" w:hAnsi="GHEA Grapalat" w:cs="Sylfaen"/>
                <w:sz w:val="20"/>
                <w:szCs w:val="20"/>
                <w:lang w:val="hy-AM"/>
              </w:rPr>
              <w:t>3</w:t>
            </w:r>
            <w:r w:rsidRPr="001A28B0">
              <w:rPr>
                <w:rFonts w:ascii="GHEA Grapalat" w:hAnsi="GHEA Grapalat" w:cs="Sylfaen"/>
                <w:sz w:val="20"/>
                <w:szCs w:val="20"/>
              </w:rPr>
              <w:t>.Շահառուի</w:t>
            </w:r>
            <w:r w:rsidRPr="001A28B0">
              <w:rPr>
                <w:rFonts w:ascii="GHEA Grapalat" w:hAnsi="GHEA Grapalat" w:cs="Arial"/>
                <w:sz w:val="20"/>
                <w:szCs w:val="20"/>
              </w:rPr>
              <w:t xml:space="preserve"> </w:t>
            </w:r>
            <w:r w:rsidRPr="001A28B0">
              <w:rPr>
                <w:rFonts w:ascii="GHEA Grapalat" w:hAnsi="GHEA Grapalat" w:cs="Sylfaen"/>
                <w:sz w:val="20"/>
                <w:szCs w:val="20"/>
              </w:rPr>
              <w:t>հաշվի</w:t>
            </w:r>
            <w:r w:rsidRPr="001A28B0">
              <w:rPr>
                <w:rFonts w:ascii="GHEA Grapalat" w:hAnsi="GHEA Grapalat" w:cs="Arial"/>
                <w:sz w:val="20"/>
                <w:szCs w:val="20"/>
              </w:rPr>
              <w:t xml:space="preserve"> </w:t>
            </w:r>
            <w:r w:rsidRPr="001A28B0">
              <w:rPr>
                <w:rFonts w:ascii="GHEA Grapalat" w:hAnsi="GHEA Grapalat" w:cs="Sylfaen"/>
                <w:sz w:val="20"/>
                <w:szCs w:val="20"/>
              </w:rPr>
              <w:t>համարը</w:t>
            </w:r>
            <w:r w:rsidRPr="001A28B0">
              <w:rPr>
                <w:rFonts w:ascii="GHEA Grapalat" w:hAnsi="GHEA Grapalat" w:cs="Arial"/>
                <w:sz w:val="20"/>
                <w:szCs w:val="20"/>
              </w:rPr>
              <w:t xml:space="preserve"> (</w:t>
            </w:r>
            <w:r w:rsidRPr="001A28B0">
              <w:rPr>
                <w:rFonts w:ascii="GHEA Grapalat" w:hAnsi="GHEA Grapalat" w:cs="Sylfaen"/>
                <w:sz w:val="20"/>
                <w:szCs w:val="20"/>
              </w:rPr>
              <w:t>հշ</w:t>
            </w:r>
            <w:r w:rsidRPr="001A28B0">
              <w:rPr>
                <w:rFonts w:ascii="GHEA Grapalat" w:hAnsi="GHEA Grapalat" w:cs="Arial"/>
                <w:sz w:val="20"/>
                <w:szCs w:val="20"/>
              </w:rPr>
              <w:t xml:space="preserve">.N)  </w:t>
            </w:r>
            <w:r w:rsidR="004F65C9">
              <w:rPr>
                <w:rFonts w:ascii="GHEA Grapalat" w:hAnsi="GHEA Grapalat"/>
                <w:sz w:val="20"/>
                <w:szCs w:val="20"/>
              </w:rPr>
              <w:t>900418000254</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Default="006E5207">
            <w:pPr>
              <w:rPr>
                <w:rFonts w:ascii="GHEA Grapalat" w:hAnsi="GHEA Grapalat" w:cs="Arial"/>
                <w:sz w:val="20"/>
                <w:szCs w:val="20"/>
                <w:lang w:val="hy-AM"/>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1C5AA6"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1C5AA6"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1C5AA6"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1C5AA6"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1C5AA6"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w:t>
      </w:r>
      <w:r w:rsidR="001C5AA6">
        <w:rPr>
          <w:rFonts w:ascii="GHEA Grapalat" w:hAnsi="GHEA Grapalat"/>
          <w:lang w:val="af-ZA"/>
        </w:rPr>
        <w:t>3</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69073C" w:rsidP="006E5207">
      <w:pPr>
        <w:ind w:left="-142" w:firstLine="142"/>
        <w:jc w:val="center"/>
        <w:rPr>
          <w:rFonts w:ascii="GHEA Grapalat" w:hAnsi="GHEA Grapalat"/>
          <w:b/>
          <w:sz w:val="22"/>
          <w:lang w:val="hy-AM"/>
        </w:rPr>
      </w:pPr>
      <w:r w:rsidRPr="0069073C">
        <w:rPr>
          <w:rFonts w:ascii="GHEA Grapalat" w:hAnsi="GHEA Grapalat" w:cs="Sylfaen"/>
          <w:b/>
          <w:sz w:val="22"/>
          <w:lang w:val="hy-AM"/>
        </w:rPr>
        <w:t xml:space="preserve"> ՀՀ ԱՐԱՐԱՏԻ </w:t>
      </w:r>
      <w:r w:rsidR="001A28B0">
        <w:rPr>
          <w:rFonts w:ascii="GHEA Grapalat" w:hAnsi="GHEA Grapalat" w:cs="Sylfaen"/>
          <w:b/>
          <w:sz w:val="22"/>
          <w:lang w:val="hy-AM"/>
        </w:rPr>
        <w:t xml:space="preserve">ՄԱՐԶ </w:t>
      </w:r>
      <w:r w:rsidR="001A28B0" w:rsidRPr="001A28B0">
        <w:rPr>
          <w:rFonts w:ascii="GHEA Grapalat" w:hAnsi="GHEA Grapalat" w:cs="Sylfaen"/>
          <w:b/>
          <w:sz w:val="22"/>
          <w:lang w:val="hy-AM"/>
        </w:rPr>
        <w:t xml:space="preserve">ԳԵՏԱԶԱՏԻ </w:t>
      </w:r>
      <w:r w:rsidRPr="0069073C">
        <w:rPr>
          <w:rFonts w:ascii="GHEA Grapalat" w:hAnsi="GHEA Grapalat" w:cs="Sylfaen"/>
          <w:b/>
          <w:sz w:val="22"/>
          <w:lang w:val="hy-AM"/>
        </w:rPr>
        <w:t xml:space="preserve"> ՄԻՋՆԱԿԱՐԳ ԴՊՐՈՑ ՊՈԱԿ-Ի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69073C" w:rsidRPr="0069073C">
        <w:rPr>
          <w:rFonts w:ascii="GHEA Grapalat" w:hAnsi="GHEA Grapalat"/>
          <w:b/>
          <w:sz w:val="22"/>
          <w:szCs w:val="22"/>
          <w:lang w:val="af-ZA"/>
        </w:rPr>
        <w:t>ԱՄ</w:t>
      </w:r>
      <w:r w:rsidR="001A28B0" w:rsidRPr="001A28B0">
        <w:rPr>
          <w:rFonts w:ascii="GHEA Grapalat" w:hAnsi="GHEA Grapalat"/>
          <w:b/>
          <w:sz w:val="22"/>
          <w:szCs w:val="22"/>
          <w:lang w:val="hy-AM"/>
        </w:rPr>
        <w:t>Գ</w:t>
      </w:r>
      <w:r w:rsidR="0069073C" w:rsidRPr="0069073C">
        <w:rPr>
          <w:rFonts w:ascii="GHEA Grapalat" w:hAnsi="GHEA Grapalat"/>
          <w:b/>
          <w:sz w:val="22"/>
          <w:szCs w:val="22"/>
          <w:lang w:val="af-ZA"/>
        </w:rPr>
        <w:t>ՀՄԴ-ԳՀԱՊՁԲ-19/0</w:t>
      </w:r>
      <w:r w:rsidR="001C5AA6">
        <w:rPr>
          <w:rFonts w:ascii="GHEA Grapalat" w:hAnsi="GHEA Grapalat"/>
          <w:b/>
          <w:sz w:val="22"/>
          <w:szCs w:val="22"/>
          <w:lang w:val="af-ZA"/>
        </w:rPr>
        <w:t>3</w:t>
      </w:r>
    </w:p>
    <w:p w:rsidR="006E5207" w:rsidRDefault="006E5207" w:rsidP="006E5207">
      <w:pPr>
        <w:jc w:val="center"/>
        <w:rPr>
          <w:rFonts w:ascii="GHEA Grapalat" w:hAnsi="GHEA Grapalat" w:cs="Sylfaen"/>
          <w:sz w:val="20"/>
          <w:lang w:val="hy-AM"/>
        </w:rPr>
      </w:pPr>
    </w:p>
    <w:p w:rsidR="006E5207" w:rsidRDefault="006E5207"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1A28B0" w:rsidRPr="001A28B0">
        <w:rPr>
          <w:rFonts w:ascii="GHEA Grapalat" w:hAnsi="GHEA Grapalat" w:cs="Sylfaen"/>
          <w:sz w:val="20"/>
          <w:lang w:val="hy-AM"/>
        </w:rPr>
        <w:t xml:space="preserve">Գետազատ </w:t>
      </w:r>
      <w:r w:rsidR="0069073C">
        <w:rPr>
          <w:rFonts w:ascii="GHEA Grapalat" w:hAnsi="GHEA Grapalat" w:cs="Sylfaen"/>
          <w:sz w:val="20"/>
          <w:lang w:val="hy-AM"/>
        </w:rPr>
        <w:t xml:space="preserve"> համա</w:t>
      </w:r>
      <w:r w:rsidR="0069073C" w:rsidRPr="0069073C">
        <w:rPr>
          <w:rFonts w:ascii="GHEA Grapalat" w:hAnsi="GHEA Grapalat" w:cs="Sylfaen"/>
          <w:sz w:val="20"/>
          <w:lang w:val="hy-AM"/>
        </w:rPr>
        <w:t>յնք</w:t>
      </w:r>
      <w:r>
        <w:rPr>
          <w:rFonts w:ascii="GHEA Grapalat" w:hAnsi="GHEA Grapalat" w:cs="Sylfaen"/>
          <w:sz w:val="20"/>
          <w:lang w:val="hy-AM"/>
        </w:rPr>
        <w:t xml:space="preserve">                                              </w:t>
      </w:r>
      <w:r w:rsidR="001A28B0">
        <w:rPr>
          <w:rFonts w:ascii="GHEA Grapalat" w:hAnsi="GHEA Grapalat" w:cs="Sylfaen"/>
          <w:sz w:val="20"/>
          <w:lang w:val="hy-AM"/>
        </w:rPr>
        <w:t xml:space="preserve">                  </w:t>
      </w:r>
      <w:r w:rsidR="0069073C">
        <w:rPr>
          <w:rFonts w:ascii="GHEA Grapalat" w:hAnsi="GHEA Grapalat" w:cs="Sylfaen"/>
          <w:sz w:val="20"/>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1A28B0" w:rsidP="0069073C">
      <w:pPr>
        <w:tabs>
          <w:tab w:val="left" w:pos="720"/>
          <w:tab w:val="left" w:pos="1440"/>
          <w:tab w:val="left" w:pos="8865"/>
        </w:tabs>
        <w:jc w:val="both"/>
        <w:rPr>
          <w:rFonts w:ascii="GHEA Grapalat" w:hAnsi="GHEA Grapalat"/>
          <w:sz w:val="20"/>
          <w:szCs w:val="20"/>
          <w:lang w:val="hy-AM"/>
        </w:rPr>
      </w:pPr>
      <w:r>
        <w:rPr>
          <w:rFonts w:ascii="GHEA Grapalat" w:hAnsi="GHEA Grapalat"/>
          <w:sz w:val="20"/>
          <w:szCs w:val="20"/>
          <w:lang w:val="hy-AM"/>
        </w:rPr>
        <w:t>&lt;&lt; ՀՀ Արարատի  մարզ</w:t>
      </w:r>
      <w:r w:rsidRPr="001A28B0">
        <w:rPr>
          <w:rFonts w:ascii="GHEA Grapalat" w:hAnsi="GHEA Grapalat"/>
          <w:sz w:val="20"/>
          <w:szCs w:val="20"/>
          <w:lang w:val="hy-AM"/>
        </w:rPr>
        <w:t xml:space="preserve"> Գետազատի </w:t>
      </w:r>
      <w:r w:rsidR="0069073C" w:rsidRPr="0069073C">
        <w:rPr>
          <w:rFonts w:ascii="GHEA Grapalat" w:hAnsi="GHEA Grapalat"/>
          <w:sz w:val="20"/>
          <w:szCs w:val="20"/>
          <w:lang w:val="af-ZA"/>
        </w:rPr>
        <w:t xml:space="preserve"> </w:t>
      </w:r>
      <w:r w:rsidR="0069073C" w:rsidRPr="0069073C">
        <w:rPr>
          <w:rFonts w:ascii="GHEA Grapalat" w:hAnsi="GHEA Grapalat"/>
          <w:sz w:val="20"/>
          <w:szCs w:val="20"/>
          <w:lang w:val="hy-AM"/>
        </w:rPr>
        <w:t xml:space="preserve">միջնակարգ  դպրոց &gt;&gt; </w:t>
      </w:r>
      <w:r>
        <w:rPr>
          <w:rFonts w:ascii="GHEA Grapalat" w:hAnsi="GHEA Grapalat"/>
          <w:sz w:val="20"/>
          <w:szCs w:val="20"/>
          <w:lang w:val="hy-AM"/>
        </w:rPr>
        <w:t xml:space="preserve">ՊՈԱԿ-ը, ի դեմս  տնօրեն  </w:t>
      </w:r>
      <w:r w:rsidRPr="001A28B0">
        <w:rPr>
          <w:rFonts w:ascii="GHEA Grapalat" w:hAnsi="GHEA Grapalat"/>
          <w:sz w:val="20"/>
          <w:szCs w:val="20"/>
          <w:lang w:val="hy-AM"/>
        </w:rPr>
        <w:t>Լ.Գեղամ</w:t>
      </w:r>
      <w:r w:rsidR="0069073C" w:rsidRPr="0069073C">
        <w:rPr>
          <w:rFonts w:ascii="GHEA Grapalat" w:hAnsi="GHEA Grapalat"/>
          <w:sz w:val="20"/>
          <w:szCs w:val="20"/>
          <w:lang w:val="hy-AM"/>
        </w:rPr>
        <w:t>յանի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69073C">
        <w:rPr>
          <w:rFonts w:ascii="GHEA Grapalat" w:hAnsi="GHEA Grapalat"/>
          <w:sz w:val="20"/>
          <w:szCs w:val="20"/>
          <w:u w:val="single"/>
          <w:lang w:val="hy-AM"/>
        </w:rPr>
        <w:t xml:space="preserve">                       </w:t>
      </w:r>
      <w:r w:rsidR="0069073C"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Default="006E5207" w:rsidP="006E5207">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Default="006E5207" w:rsidP="0069073C">
      <w:pPr>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6E5207" w:rsidP="0069073C">
      <w:pPr>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Default="006E5207" w:rsidP="0069073C">
      <w:pPr>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3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aff1"/>
          <w:rFonts w:ascii="GHEA Grapalat" w:hAnsi="GHEA Grapalat"/>
          <w:color w:val="FFFFFF"/>
          <w:sz w:val="20"/>
          <w:lang w:val="hy-AM"/>
        </w:rPr>
        <w:footnoteReference w:id="9"/>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6E5207">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aff1"/>
          <w:rFonts w:ascii="GHEA Grapalat" w:hAnsi="GHEA Grapalat" w:cs="Sylfaen"/>
          <w:color w:val="FFFFFF"/>
          <w:sz w:val="20"/>
          <w:lang w:val="hy-AM"/>
        </w:rPr>
        <w:footnoteReference w:id="10"/>
      </w: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6E5207">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aff1"/>
          <w:rFonts w:ascii="GHEA Grapalat" w:hAnsi="GHEA Grapalat" w:cs="Sylfaen"/>
          <w:color w:val="FFFFFF"/>
          <w:sz w:val="20"/>
          <w:lang w:val="pt-BR"/>
        </w:rPr>
        <w:footnoteReference w:id="11"/>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Pr>
          <w:rFonts w:ascii="GHEA Grapalat" w:hAnsi="GHEA Grapalat"/>
          <w:sz w:val="20"/>
          <w:lang w:val="hy-AM"/>
        </w:rPr>
        <w:lastRenderedPageBreak/>
        <w:t xml:space="preserve">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aff1"/>
          <w:rFonts w:ascii="GHEA Grapalat" w:hAnsi="GHEA Grapalat"/>
          <w:color w:val="FFFFFF"/>
          <w:sz w:val="20"/>
          <w:lang w:val="hy-AM"/>
        </w:rPr>
        <w:footnoteReference w:id="12"/>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aff1"/>
          <w:rFonts w:ascii="GHEA Grapalat" w:hAnsi="GHEA Grapalat" w:cs="Sylfaen"/>
          <w:color w:val="FFFFFF"/>
          <w:sz w:val="20"/>
          <w:lang w:val="hy-AM"/>
        </w:rPr>
        <w:footnoteReference w:id="13"/>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6E5207">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6E5207">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aff1"/>
          <w:rFonts w:ascii="GHEA Grapalat" w:hAnsi="GHEA Grapalat"/>
          <w:color w:val="FFFFFF"/>
          <w:sz w:val="20"/>
          <w:lang w:val="pt-BR"/>
        </w:rPr>
        <w:footnoteReference w:id="14"/>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aff1"/>
          <w:rFonts w:ascii="GHEA Grapalat" w:hAnsi="GHEA Grapalat"/>
          <w:color w:val="FFFFFF"/>
          <w:sz w:val="20"/>
          <w:lang w:val="pt-BR"/>
        </w:rPr>
        <w:footnoteReference w:id="15"/>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850DE">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Default="0069073C"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006E520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aff1"/>
          <w:rFonts w:ascii="GHEA Grapalat" w:hAnsi="GHEA Grapalat"/>
          <w:color w:val="FFFFFF"/>
          <w:sz w:val="20"/>
          <w:szCs w:val="20"/>
          <w:lang w:val="hy-AM" w:eastAsia="ru-RU"/>
        </w:rPr>
        <w:footnoteReference w:id="16"/>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p>
    <w:p w:rsidR="004F65C9" w:rsidRPr="003639FF" w:rsidRDefault="004F65C9" w:rsidP="004F65C9">
      <w:pPr>
        <w:ind w:firstLine="709"/>
        <w:jc w:val="both"/>
        <w:rPr>
          <w:rFonts w:ascii="GHEA Grapalat" w:hAnsi="GHEA Grapalat"/>
          <w:sz w:val="20"/>
          <w:lang w:val="pt-BR"/>
        </w:rPr>
      </w:pPr>
    </w:p>
    <w:tbl>
      <w:tblPr>
        <w:tblW w:w="9645" w:type="dxa"/>
        <w:tblInd w:w="902" w:type="dxa"/>
        <w:tblLayout w:type="fixed"/>
        <w:tblLook w:val="04A0" w:firstRow="1" w:lastRow="0" w:firstColumn="1" w:lastColumn="0" w:noHBand="0" w:noVBand="1"/>
      </w:tblPr>
      <w:tblGrid>
        <w:gridCol w:w="4539"/>
        <w:gridCol w:w="760"/>
        <w:gridCol w:w="4346"/>
      </w:tblGrid>
      <w:tr w:rsidR="004F65C9" w:rsidTr="004F65C9">
        <w:tc>
          <w:tcPr>
            <w:tcW w:w="4539" w:type="dxa"/>
          </w:tcPr>
          <w:p w:rsidR="004F65C9" w:rsidRDefault="004F65C9" w:rsidP="0037239D">
            <w:pPr>
              <w:jc w:val="center"/>
              <w:rPr>
                <w:rFonts w:ascii="GHEA Grapalat" w:hAnsi="GHEA Grapalat" w:cs="Sylfaen"/>
                <w:b/>
                <w:bCs/>
                <w:lang w:val="nb-NO"/>
              </w:rPr>
            </w:pPr>
            <w:r>
              <w:rPr>
                <w:rFonts w:ascii="GHEA Grapalat" w:hAnsi="GHEA Grapalat" w:cs="Sylfaen"/>
                <w:b/>
                <w:bCs/>
                <w:lang w:val="nb-NO"/>
              </w:rPr>
              <w:t>ԳՆՈՐԴ</w:t>
            </w:r>
          </w:p>
          <w:p w:rsidR="004F65C9" w:rsidRPr="00FA1819" w:rsidRDefault="004F65C9" w:rsidP="0037239D">
            <w:pPr>
              <w:spacing w:line="276" w:lineRule="auto"/>
              <w:rPr>
                <w:rFonts w:ascii="Sylfaen" w:hAnsi="Sylfaen" w:cs="Sylfaen"/>
                <w:color w:val="000000"/>
                <w:sz w:val="20"/>
                <w:szCs w:val="20"/>
                <w:lang w:val="hy-AM"/>
              </w:rPr>
            </w:pPr>
          </w:p>
          <w:p w:rsidR="004F65C9" w:rsidRPr="001A28B0" w:rsidRDefault="004F65C9" w:rsidP="0037239D">
            <w:pPr>
              <w:spacing w:line="276" w:lineRule="auto"/>
              <w:jc w:val="center"/>
              <w:rPr>
                <w:rFonts w:ascii="GHEA Grapalat" w:hAnsi="GHEA Grapalat" w:cs="Sylfaen"/>
                <w:sz w:val="20"/>
                <w:lang w:val="hy-AM"/>
              </w:rPr>
            </w:pPr>
            <w:r>
              <w:rPr>
                <w:rFonts w:ascii="GHEA Grapalat" w:hAnsi="GHEA Grapalat" w:cs="Sylfaen"/>
                <w:color w:val="000000"/>
                <w:sz w:val="20"/>
                <w:szCs w:val="20"/>
                <w:lang w:val="hy-AM"/>
              </w:rPr>
              <w:t>&lt;&lt;ՀՀ Արարատի մարզ</w:t>
            </w:r>
            <w:r w:rsidRPr="001A28B0">
              <w:rPr>
                <w:rFonts w:ascii="GHEA Grapalat" w:hAnsi="GHEA Grapalat" w:cs="Sylfaen"/>
                <w:color w:val="000000"/>
                <w:sz w:val="20"/>
                <w:szCs w:val="20"/>
                <w:lang w:val="hy-AM"/>
              </w:rPr>
              <w:t xml:space="preserve"> Գետազատի </w:t>
            </w:r>
            <w:r w:rsidRPr="0069073C">
              <w:rPr>
                <w:rFonts w:ascii="GHEA Grapalat" w:hAnsi="GHEA Grapalat" w:cs="Sylfaen"/>
                <w:color w:val="000000"/>
                <w:sz w:val="20"/>
                <w:szCs w:val="20"/>
                <w:lang w:val="hy-AM"/>
              </w:rPr>
              <w:t xml:space="preserve"> </w:t>
            </w:r>
            <w:r w:rsidRPr="001A28B0">
              <w:rPr>
                <w:rFonts w:ascii="GHEA Grapalat" w:hAnsi="GHEA Grapalat" w:cs="Sylfaen"/>
                <w:sz w:val="20"/>
                <w:lang w:val="hy-AM"/>
              </w:rPr>
              <w:t xml:space="preserve"> </w:t>
            </w:r>
          </w:p>
          <w:p w:rsidR="004F65C9" w:rsidRPr="0069073C" w:rsidRDefault="004F65C9" w:rsidP="0037239D">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միջն դպրոց&gt;&gt; ՊՈԱԿ</w:t>
            </w:r>
          </w:p>
          <w:p w:rsidR="004F65C9" w:rsidRPr="001A28B0" w:rsidRDefault="004F65C9" w:rsidP="0037239D">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Pr>
                <w:rFonts w:ascii="GHEA Grapalat" w:hAnsi="GHEA Grapalat" w:cs="Sylfaen"/>
                <w:sz w:val="20"/>
                <w:lang w:val="ru-RU"/>
              </w:rPr>
              <w:t>Գետազատ</w:t>
            </w:r>
            <w:r w:rsidRPr="001A28B0">
              <w:rPr>
                <w:rFonts w:ascii="GHEA Grapalat" w:hAnsi="GHEA Grapalat" w:cs="Sylfaen"/>
                <w:sz w:val="20"/>
                <w:lang w:val="nb-NO"/>
              </w:rPr>
              <w:t xml:space="preserve"> </w:t>
            </w:r>
            <w:r w:rsidRPr="0069073C">
              <w:rPr>
                <w:rFonts w:ascii="GHEA Grapalat" w:hAnsi="GHEA Grapalat" w:cs="Arial"/>
                <w:sz w:val="20"/>
                <w:lang w:val="hy-AM"/>
              </w:rPr>
              <w:t xml:space="preserve"> </w:t>
            </w:r>
            <w:r>
              <w:rPr>
                <w:rFonts w:ascii="GHEA Grapalat" w:hAnsi="GHEA Grapalat" w:cs="Sylfaen"/>
                <w:sz w:val="20"/>
                <w:lang w:val="ru-RU"/>
              </w:rPr>
              <w:t>Բաղրամյան</w:t>
            </w:r>
            <w:r w:rsidRPr="001A28B0">
              <w:rPr>
                <w:rFonts w:ascii="GHEA Grapalat" w:hAnsi="GHEA Grapalat" w:cs="Sylfaen"/>
                <w:sz w:val="20"/>
                <w:lang w:val="nb-NO"/>
              </w:rPr>
              <w:t xml:space="preserve"> 1/1</w:t>
            </w:r>
          </w:p>
          <w:p w:rsidR="004F65C9" w:rsidRPr="001A28B0" w:rsidRDefault="004F65C9" w:rsidP="0037239D">
            <w:pPr>
              <w:jc w:val="center"/>
              <w:rPr>
                <w:rFonts w:ascii="GHEA Grapalat" w:hAnsi="GHEA Grapalat" w:cs="Arial"/>
                <w:sz w:val="20"/>
                <w:lang w:val="hy-AM"/>
              </w:rPr>
            </w:pPr>
            <w:r>
              <w:rPr>
                <w:rFonts w:ascii="GHEA Grapalat" w:hAnsi="GHEA Grapalat" w:cs="Arial"/>
                <w:sz w:val="20"/>
                <w:lang w:val="hy-AM"/>
              </w:rPr>
              <w:t>ՀՎՀՀ</w:t>
            </w:r>
            <w:r w:rsidRPr="001A28B0">
              <w:rPr>
                <w:rFonts w:ascii="GHEA Grapalat" w:hAnsi="GHEA Grapalat"/>
                <w:sz w:val="20"/>
                <w:szCs w:val="20"/>
                <w:lang w:val="hy-AM"/>
              </w:rPr>
              <w:t>04207253</w:t>
            </w:r>
          </w:p>
          <w:p w:rsidR="004F65C9" w:rsidRPr="004F65C9" w:rsidRDefault="004F65C9" w:rsidP="0037239D">
            <w:pPr>
              <w:jc w:val="center"/>
              <w:rPr>
                <w:rFonts w:ascii="GHEA Grapalat" w:hAnsi="GHEA Grapalat"/>
                <w:sz w:val="20"/>
                <w:szCs w:val="20"/>
                <w:lang w:val="nb-NO"/>
              </w:rPr>
            </w:pPr>
            <w:r w:rsidRPr="004F65C9">
              <w:rPr>
                <w:rFonts w:ascii="GHEA Grapalat" w:hAnsi="GHEA Grapalat"/>
                <w:sz w:val="20"/>
                <w:szCs w:val="20"/>
                <w:shd w:val="clear" w:color="auto" w:fill="FFFFFF"/>
                <w:lang w:val="hy-AM" w:eastAsia="ru-RU"/>
              </w:rPr>
              <w:t>ՀՀ ՖՆ գործառնական վարչություն</w:t>
            </w:r>
          </w:p>
          <w:p w:rsidR="004F65C9" w:rsidRPr="004F65C9" w:rsidRDefault="004F65C9" w:rsidP="0037239D">
            <w:pPr>
              <w:spacing w:line="276" w:lineRule="auto"/>
              <w:jc w:val="center"/>
              <w:rPr>
                <w:rFonts w:ascii="GHEA Grapalat" w:hAnsi="GHEA Grapalat"/>
                <w:sz w:val="20"/>
                <w:lang w:val="hy-AM"/>
              </w:rPr>
            </w:pPr>
            <w:r>
              <w:rPr>
                <w:rFonts w:ascii="GHEA Grapalat" w:hAnsi="GHEA Grapalat"/>
                <w:sz w:val="20"/>
                <w:szCs w:val="20"/>
                <w:lang w:val="hy-AM"/>
              </w:rPr>
              <w:t>Հ/Հ</w:t>
            </w:r>
            <w:r w:rsidRPr="004F65C9">
              <w:rPr>
                <w:rFonts w:ascii="GHEA Grapalat" w:hAnsi="GHEA Grapalat"/>
                <w:sz w:val="20"/>
                <w:szCs w:val="20"/>
                <w:lang w:val="hy-AM"/>
              </w:rPr>
              <w:t>900418000254</w:t>
            </w:r>
          </w:p>
          <w:p w:rsidR="004F65C9" w:rsidRPr="0069073C" w:rsidRDefault="004F65C9" w:rsidP="0037239D">
            <w:pPr>
              <w:spacing w:line="276" w:lineRule="auto"/>
              <w:rPr>
                <w:rFonts w:ascii="Sylfaen" w:hAnsi="Sylfaen"/>
                <w:color w:val="000000"/>
                <w:sz w:val="20"/>
                <w:szCs w:val="20"/>
                <w:lang w:val="hy-AM"/>
              </w:rPr>
            </w:pPr>
          </w:p>
          <w:p w:rsidR="004F65C9" w:rsidRPr="0069073C" w:rsidRDefault="004F65C9" w:rsidP="0037239D">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1A28B0">
              <w:rPr>
                <w:rFonts w:ascii="GHEA Grapalat" w:hAnsi="GHEA Grapalat"/>
                <w:color w:val="000000"/>
                <w:sz w:val="20"/>
                <w:szCs w:val="20"/>
                <w:lang w:val="hy-AM"/>
              </w:rPr>
              <w:t>Լ.Գեղամ</w:t>
            </w:r>
            <w:r w:rsidRPr="0069073C">
              <w:rPr>
                <w:rFonts w:ascii="GHEA Grapalat" w:hAnsi="GHEA Grapalat"/>
                <w:color w:val="000000"/>
                <w:sz w:val="20"/>
                <w:szCs w:val="20"/>
                <w:lang w:val="hy-AM"/>
              </w:rPr>
              <w:t>յան</w:t>
            </w:r>
          </w:p>
          <w:p w:rsidR="004F65C9" w:rsidRPr="0069073C" w:rsidRDefault="004F65C9" w:rsidP="0037239D">
            <w:pPr>
              <w:jc w:val="center"/>
              <w:rPr>
                <w:rFonts w:ascii="GHEA Grapalat" w:hAnsi="GHEA Grapalat"/>
                <w:lang w:val="hy-AM"/>
              </w:rPr>
            </w:pPr>
            <w:r w:rsidRPr="0069073C">
              <w:rPr>
                <w:rFonts w:ascii="GHEA Grapalat" w:hAnsi="GHEA Grapalat"/>
                <w:lang w:val="hy-AM"/>
              </w:rPr>
              <w:t>---------------------------------</w:t>
            </w:r>
          </w:p>
          <w:p w:rsidR="004F65C9" w:rsidRPr="0069073C" w:rsidRDefault="004F65C9" w:rsidP="0037239D">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4F65C9" w:rsidRDefault="004F65C9" w:rsidP="0037239D">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4F65C9" w:rsidRDefault="004F65C9" w:rsidP="0037239D">
            <w:pPr>
              <w:jc w:val="center"/>
              <w:rPr>
                <w:rFonts w:ascii="GHEA Grapalat" w:hAnsi="GHEA Grapalat"/>
                <w:lang w:val="hy-AM"/>
              </w:rPr>
            </w:pPr>
          </w:p>
        </w:tc>
        <w:tc>
          <w:tcPr>
            <w:tcW w:w="4346" w:type="dxa"/>
          </w:tcPr>
          <w:p w:rsidR="004F65C9" w:rsidRDefault="004F65C9" w:rsidP="0037239D">
            <w:pPr>
              <w:jc w:val="center"/>
              <w:rPr>
                <w:rFonts w:ascii="GHEA Grapalat" w:hAnsi="GHEA Grapalat" w:cs="Sylfaen"/>
                <w:b/>
                <w:bCs/>
                <w:lang w:val="hy-AM"/>
              </w:rPr>
            </w:pPr>
            <w:r>
              <w:rPr>
                <w:rFonts w:ascii="GHEA Grapalat" w:hAnsi="GHEA Grapalat" w:cs="Sylfaen"/>
                <w:b/>
                <w:bCs/>
                <w:lang w:val="hy-AM"/>
              </w:rPr>
              <w:t>ՎԱՃԱՌՈՂ</w:t>
            </w:r>
          </w:p>
          <w:p w:rsidR="004F65C9" w:rsidRDefault="004F65C9" w:rsidP="0037239D">
            <w:pPr>
              <w:jc w:val="center"/>
              <w:rPr>
                <w:rFonts w:ascii="GHEA Grapalat" w:hAnsi="GHEA Grapalat"/>
                <w:lang w:val="hy-AM"/>
              </w:rPr>
            </w:pPr>
          </w:p>
          <w:p w:rsidR="004F65C9" w:rsidRDefault="004F65C9" w:rsidP="0037239D">
            <w:pPr>
              <w:jc w:val="center"/>
              <w:rPr>
                <w:rFonts w:ascii="GHEA Grapalat" w:hAnsi="GHEA Grapalat"/>
                <w:lang w:val="hy-AM"/>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hy-AM"/>
              </w:rPr>
            </w:pPr>
            <w:r>
              <w:rPr>
                <w:rFonts w:ascii="GHEA Grapalat" w:hAnsi="GHEA Grapalat"/>
                <w:lang w:val="hy-AM"/>
              </w:rPr>
              <w:t>---------------------------------</w:t>
            </w:r>
          </w:p>
          <w:p w:rsidR="004F65C9" w:rsidRDefault="004F65C9" w:rsidP="0037239D">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4F65C9" w:rsidRDefault="004F65C9" w:rsidP="0037239D">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ind w:firstLine="709"/>
        <w:jc w:val="both"/>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6E5207"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p>
    <w:p w:rsidR="006E5207" w:rsidRDefault="006E5207" w:rsidP="006E5207">
      <w:pPr>
        <w:jc w:val="right"/>
        <w:rPr>
          <w:rFonts w:ascii="GHEA Grapalat" w:hAnsi="GHEA Grapalat"/>
          <w:i/>
          <w:sz w:val="18"/>
          <w:lang w:val="hy-AM"/>
        </w:rPr>
      </w:pPr>
      <w:r>
        <w:rPr>
          <w:rFonts w:ascii="GHEA Grapalat" w:hAnsi="GHEA Grapalat"/>
          <w:i/>
          <w:sz w:val="18"/>
          <w:lang w:val="hy-AM"/>
        </w:rPr>
        <w:lastRenderedPageBreak/>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5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171"/>
        <w:gridCol w:w="1843"/>
        <w:gridCol w:w="803"/>
        <w:gridCol w:w="4253"/>
        <w:gridCol w:w="708"/>
        <w:gridCol w:w="567"/>
        <w:gridCol w:w="568"/>
        <w:gridCol w:w="708"/>
        <w:gridCol w:w="1560"/>
        <w:gridCol w:w="1417"/>
        <w:gridCol w:w="1228"/>
      </w:tblGrid>
      <w:tr w:rsidR="00BF494E" w:rsidRPr="00BF494E" w:rsidTr="00BF494E">
        <w:tc>
          <w:tcPr>
            <w:tcW w:w="15653" w:type="dxa"/>
            <w:gridSpan w:val="12"/>
            <w:vAlign w:val="center"/>
          </w:tcPr>
          <w:p w:rsidR="00BF494E" w:rsidRPr="00BF494E" w:rsidRDefault="00BF494E" w:rsidP="00BF494E">
            <w:pPr>
              <w:jc w:val="center"/>
              <w:rPr>
                <w:rFonts w:ascii="GHEA Grapalat" w:hAnsi="GHEA Grapalat"/>
                <w:sz w:val="18"/>
              </w:rPr>
            </w:pPr>
            <w:r w:rsidRPr="00BF494E">
              <w:rPr>
                <w:rFonts w:ascii="GHEA Grapalat" w:hAnsi="GHEA Grapalat"/>
                <w:sz w:val="18"/>
              </w:rPr>
              <w:t>Ապրանքի</w:t>
            </w:r>
          </w:p>
        </w:tc>
      </w:tr>
      <w:tr w:rsidR="00BF494E" w:rsidRPr="00BF494E" w:rsidTr="00BF494E">
        <w:trPr>
          <w:trHeight w:val="219"/>
        </w:trPr>
        <w:tc>
          <w:tcPr>
            <w:tcW w:w="827"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հրավերով նախատեսված չափաբաժնի համարը</w:t>
            </w:r>
          </w:p>
        </w:tc>
        <w:tc>
          <w:tcPr>
            <w:tcW w:w="1171"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գնումների պլանով նախատեսված միջանցիկ ծածկագիրը` ըստ ԳՄԱ դասակարգման (CPV)</w:t>
            </w:r>
          </w:p>
        </w:tc>
        <w:tc>
          <w:tcPr>
            <w:tcW w:w="1843"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անվանումը և ապրանքային նշանը</w:t>
            </w:r>
          </w:p>
        </w:tc>
        <w:tc>
          <w:tcPr>
            <w:tcW w:w="803"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արտադրողը և ծագման երկիրը</w:t>
            </w:r>
          </w:p>
        </w:tc>
        <w:tc>
          <w:tcPr>
            <w:tcW w:w="4253"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տեխնիկական բնութագիրը</w:t>
            </w:r>
          </w:p>
        </w:tc>
        <w:tc>
          <w:tcPr>
            <w:tcW w:w="708"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չափման միավորը</w:t>
            </w:r>
          </w:p>
        </w:tc>
        <w:tc>
          <w:tcPr>
            <w:tcW w:w="567"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միավոր գինը/ՀՀ դրամ</w:t>
            </w:r>
          </w:p>
        </w:tc>
        <w:tc>
          <w:tcPr>
            <w:tcW w:w="568"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ընդհանուր գինը/ՀՀ դրամ</w:t>
            </w:r>
          </w:p>
        </w:tc>
        <w:tc>
          <w:tcPr>
            <w:tcW w:w="708"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ընդհանուր քանակը</w:t>
            </w:r>
          </w:p>
        </w:tc>
        <w:tc>
          <w:tcPr>
            <w:tcW w:w="4205" w:type="dxa"/>
            <w:gridSpan w:val="3"/>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մատակարարման</w:t>
            </w:r>
          </w:p>
        </w:tc>
      </w:tr>
      <w:tr w:rsidR="00BF494E" w:rsidRPr="00BF494E" w:rsidTr="00BF494E">
        <w:trPr>
          <w:trHeight w:val="445"/>
        </w:trPr>
        <w:tc>
          <w:tcPr>
            <w:tcW w:w="827" w:type="dxa"/>
            <w:vMerge/>
            <w:vAlign w:val="center"/>
          </w:tcPr>
          <w:p w:rsidR="00BF494E" w:rsidRPr="00BF494E" w:rsidRDefault="00BF494E" w:rsidP="00BF494E">
            <w:pPr>
              <w:jc w:val="center"/>
              <w:rPr>
                <w:rFonts w:ascii="GHEA Grapalat" w:hAnsi="GHEA Grapalat"/>
                <w:sz w:val="16"/>
                <w:szCs w:val="16"/>
              </w:rPr>
            </w:pPr>
          </w:p>
        </w:tc>
        <w:tc>
          <w:tcPr>
            <w:tcW w:w="1171" w:type="dxa"/>
            <w:vMerge/>
            <w:vAlign w:val="center"/>
          </w:tcPr>
          <w:p w:rsidR="00BF494E" w:rsidRPr="00BF494E" w:rsidRDefault="00BF494E" w:rsidP="00BF494E">
            <w:pPr>
              <w:jc w:val="center"/>
              <w:rPr>
                <w:rFonts w:ascii="GHEA Grapalat" w:hAnsi="GHEA Grapalat"/>
                <w:sz w:val="16"/>
                <w:szCs w:val="16"/>
              </w:rPr>
            </w:pPr>
          </w:p>
        </w:tc>
        <w:tc>
          <w:tcPr>
            <w:tcW w:w="1843" w:type="dxa"/>
            <w:vMerge/>
            <w:vAlign w:val="center"/>
          </w:tcPr>
          <w:p w:rsidR="00BF494E" w:rsidRPr="00BF494E" w:rsidRDefault="00BF494E" w:rsidP="00BF494E">
            <w:pPr>
              <w:jc w:val="center"/>
              <w:rPr>
                <w:rFonts w:ascii="GHEA Grapalat" w:hAnsi="GHEA Grapalat"/>
                <w:sz w:val="16"/>
                <w:szCs w:val="16"/>
              </w:rPr>
            </w:pPr>
          </w:p>
        </w:tc>
        <w:tc>
          <w:tcPr>
            <w:tcW w:w="803" w:type="dxa"/>
            <w:vMerge/>
            <w:vAlign w:val="center"/>
          </w:tcPr>
          <w:p w:rsidR="00BF494E" w:rsidRPr="00BF494E" w:rsidRDefault="00BF494E" w:rsidP="00BF494E">
            <w:pPr>
              <w:jc w:val="center"/>
              <w:rPr>
                <w:rFonts w:ascii="GHEA Grapalat" w:hAnsi="GHEA Grapalat"/>
                <w:sz w:val="16"/>
                <w:szCs w:val="16"/>
              </w:rPr>
            </w:pPr>
          </w:p>
        </w:tc>
        <w:tc>
          <w:tcPr>
            <w:tcW w:w="4253" w:type="dxa"/>
            <w:vMerge/>
            <w:vAlign w:val="center"/>
          </w:tcPr>
          <w:p w:rsidR="00BF494E" w:rsidRPr="00BF494E" w:rsidRDefault="00BF494E" w:rsidP="00BF494E">
            <w:pPr>
              <w:jc w:val="center"/>
              <w:rPr>
                <w:rFonts w:ascii="GHEA Grapalat" w:hAnsi="GHEA Grapalat"/>
                <w:sz w:val="16"/>
                <w:szCs w:val="16"/>
              </w:rPr>
            </w:pPr>
          </w:p>
        </w:tc>
        <w:tc>
          <w:tcPr>
            <w:tcW w:w="708" w:type="dxa"/>
            <w:vMerge/>
            <w:vAlign w:val="center"/>
          </w:tcPr>
          <w:p w:rsidR="00BF494E" w:rsidRPr="00BF494E" w:rsidRDefault="00BF494E" w:rsidP="00BF494E">
            <w:pPr>
              <w:jc w:val="center"/>
              <w:rPr>
                <w:rFonts w:ascii="GHEA Grapalat" w:hAnsi="GHEA Grapalat"/>
                <w:sz w:val="16"/>
                <w:szCs w:val="16"/>
              </w:rPr>
            </w:pPr>
          </w:p>
        </w:tc>
        <w:tc>
          <w:tcPr>
            <w:tcW w:w="567" w:type="dxa"/>
            <w:vMerge/>
            <w:vAlign w:val="center"/>
          </w:tcPr>
          <w:p w:rsidR="00BF494E" w:rsidRPr="00BF494E" w:rsidRDefault="00BF494E" w:rsidP="00BF494E">
            <w:pPr>
              <w:jc w:val="center"/>
              <w:rPr>
                <w:rFonts w:ascii="GHEA Grapalat" w:hAnsi="GHEA Grapalat"/>
                <w:sz w:val="16"/>
                <w:szCs w:val="16"/>
              </w:rPr>
            </w:pPr>
          </w:p>
        </w:tc>
        <w:tc>
          <w:tcPr>
            <w:tcW w:w="568" w:type="dxa"/>
            <w:vMerge/>
            <w:vAlign w:val="center"/>
          </w:tcPr>
          <w:p w:rsidR="00BF494E" w:rsidRPr="00BF494E" w:rsidRDefault="00BF494E" w:rsidP="00BF494E">
            <w:pPr>
              <w:jc w:val="center"/>
              <w:rPr>
                <w:rFonts w:ascii="GHEA Grapalat" w:hAnsi="GHEA Grapalat"/>
                <w:sz w:val="16"/>
                <w:szCs w:val="16"/>
              </w:rPr>
            </w:pPr>
          </w:p>
        </w:tc>
        <w:tc>
          <w:tcPr>
            <w:tcW w:w="708" w:type="dxa"/>
            <w:vMerge/>
            <w:vAlign w:val="center"/>
          </w:tcPr>
          <w:p w:rsidR="00BF494E" w:rsidRPr="00BF494E" w:rsidRDefault="00BF494E" w:rsidP="00BF494E">
            <w:pPr>
              <w:jc w:val="center"/>
              <w:rPr>
                <w:rFonts w:ascii="GHEA Grapalat" w:hAnsi="GHEA Grapalat"/>
                <w:sz w:val="16"/>
                <w:szCs w:val="16"/>
              </w:rPr>
            </w:pPr>
          </w:p>
        </w:tc>
        <w:tc>
          <w:tcPr>
            <w:tcW w:w="1560" w:type="dxa"/>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հասցեն</w:t>
            </w:r>
          </w:p>
        </w:tc>
        <w:tc>
          <w:tcPr>
            <w:tcW w:w="1417" w:type="dxa"/>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ենթակա քանակը</w:t>
            </w:r>
          </w:p>
        </w:tc>
        <w:tc>
          <w:tcPr>
            <w:tcW w:w="1228" w:type="dxa"/>
            <w:vAlign w:val="center"/>
          </w:tcPr>
          <w:p w:rsidR="00BF494E" w:rsidRPr="00BF494E" w:rsidRDefault="00BF494E" w:rsidP="00BF494E">
            <w:pPr>
              <w:jc w:val="center"/>
              <w:rPr>
                <w:rFonts w:ascii="Sylfaen" w:hAnsi="Sylfaen"/>
                <w:sz w:val="16"/>
                <w:szCs w:val="16"/>
              </w:rPr>
            </w:pPr>
            <w:r w:rsidRPr="00BF494E">
              <w:rPr>
                <w:rFonts w:ascii="Sylfaen" w:hAnsi="Sylfaen"/>
                <w:sz w:val="16"/>
                <w:szCs w:val="16"/>
              </w:rPr>
              <w:t>Ժամկետը**</w:t>
            </w:r>
          </w:p>
          <w:p w:rsidR="00BF494E" w:rsidRPr="00BF494E" w:rsidRDefault="00BF494E" w:rsidP="00BF494E">
            <w:pPr>
              <w:jc w:val="center"/>
              <w:rPr>
                <w:rFonts w:ascii="Sylfaen" w:hAnsi="Sylfaen"/>
                <w:sz w:val="16"/>
                <w:szCs w:val="16"/>
              </w:rPr>
            </w:pPr>
          </w:p>
        </w:tc>
      </w:tr>
      <w:tr w:rsidR="00841731" w:rsidRPr="001C5AA6" w:rsidTr="001C5AA6">
        <w:trPr>
          <w:trHeight w:val="246"/>
        </w:trPr>
        <w:tc>
          <w:tcPr>
            <w:tcW w:w="827" w:type="dxa"/>
            <w:vAlign w:val="center"/>
          </w:tcPr>
          <w:p w:rsidR="00841731" w:rsidRPr="001C5AA6" w:rsidRDefault="001C5AA6" w:rsidP="00052650">
            <w:pPr>
              <w:jc w:val="center"/>
              <w:rPr>
                <w:rFonts w:ascii="GHEA Grapalat" w:hAnsi="GHEA Grapalat"/>
                <w:sz w:val="18"/>
                <w:szCs w:val="18"/>
              </w:rPr>
            </w:pPr>
            <w:r>
              <w:rPr>
                <w:rFonts w:ascii="GHEA Grapalat" w:hAnsi="GHEA Grapalat"/>
                <w:sz w:val="18"/>
                <w:szCs w:val="18"/>
              </w:rPr>
              <w:t>1</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15851100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Sylfaen"/>
                <w:sz w:val="18"/>
                <w:szCs w:val="18"/>
              </w:rPr>
              <w:t>մակարոն</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rPr>
            </w:pPr>
            <w:r w:rsidRPr="00841731">
              <w:rPr>
                <w:rFonts w:ascii="GHEA Grapalat" w:hAnsi="GHEA Grapalat" w:cs="Sylfaen"/>
                <w:i/>
                <w:sz w:val="18"/>
                <w:szCs w:val="18"/>
              </w:rPr>
              <w:t>Միաերանգ</w:t>
            </w:r>
            <w:r w:rsidRPr="00841731">
              <w:rPr>
                <w:rFonts w:ascii="GHEA Grapalat" w:hAnsi="GHEA Grapalat"/>
                <w:i/>
                <w:sz w:val="18"/>
                <w:szCs w:val="18"/>
              </w:rPr>
              <w:t xml:space="preserve">, </w:t>
            </w:r>
            <w:r w:rsidRPr="00841731">
              <w:rPr>
                <w:rFonts w:ascii="GHEA Grapalat" w:hAnsi="GHEA Grapalat" w:cs="Sylfaen"/>
                <w:i/>
                <w:sz w:val="18"/>
                <w:szCs w:val="18"/>
              </w:rPr>
              <w:t>առանց</w:t>
            </w:r>
            <w:r w:rsidRPr="00841731">
              <w:rPr>
                <w:rFonts w:ascii="GHEA Grapalat" w:hAnsi="GHEA Grapalat"/>
                <w:i/>
                <w:sz w:val="18"/>
                <w:szCs w:val="18"/>
              </w:rPr>
              <w:t xml:space="preserve"> </w:t>
            </w:r>
            <w:r w:rsidRPr="00841731">
              <w:rPr>
                <w:rFonts w:ascii="GHEA Grapalat" w:hAnsi="GHEA Grapalat" w:cs="Sylfaen"/>
                <w:i/>
                <w:sz w:val="18"/>
                <w:szCs w:val="18"/>
              </w:rPr>
              <w:t>կողմնակի</w:t>
            </w:r>
            <w:r w:rsidRPr="00841731">
              <w:rPr>
                <w:rFonts w:ascii="GHEA Grapalat" w:hAnsi="GHEA Grapalat"/>
                <w:i/>
                <w:sz w:val="18"/>
                <w:szCs w:val="18"/>
              </w:rPr>
              <w:t xml:space="preserve"> </w:t>
            </w:r>
            <w:r w:rsidRPr="00841731">
              <w:rPr>
                <w:rFonts w:ascii="GHEA Grapalat" w:hAnsi="GHEA Grapalat" w:cs="Sylfaen"/>
                <w:i/>
                <w:sz w:val="18"/>
                <w:szCs w:val="18"/>
              </w:rPr>
              <w:t>համի</w:t>
            </w:r>
            <w:r w:rsidRPr="00841731">
              <w:rPr>
                <w:rFonts w:ascii="GHEA Grapalat" w:hAnsi="GHEA Grapalat"/>
                <w:i/>
                <w:sz w:val="18"/>
                <w:szCs w:val="18"/>
              </w:rPr>
              <w:t xml:space="preserve"> </w:t>
            </w:r>
            <w:r w:rsidRPr="00841731">
              <w:rPr>
                <w:rFonts w:ascii="GHEA Grapalat" w:hAnsi="GHEA Grapalat" w:cs="Sylfaen"/>
                <w:i/>
                <w:sz w:val="18"/>
                <w:szCs w:val="18"/>
              </w:rPr>
              <w:t>ու</w:t>
            </w:r>
            <w:r w:rsidRPr="00841731">
              <w:rPr>
                <w:rFonts w:ascii="GHEA Grapalat" w:hAnsi="GHEA Grapalat"/>
                <w:i/>
                <w:sz w:val="18"/>
                <w:szCs w:val="18"/>
              </w:rPr>
              <w:t xml:space="preserve"> </w:t>
            </w:r>
            <w:r w:rsidRPr="00841731">
              <w:rPr>
                <w:rFonts w:ascii="GHEA Grapalat" w:hAnsi="GHEA Grapalat" w:cs="Sylfaen"/>
                <w:i/>
                <w:sz w:val="18"/>
                <w:szCs w:val="18"/>
              </w:rPr>
              <w:t>հոտի</w:t>
            </w:r>
            <w:r w:rsidRPr="00841731">
              <w:rPr>
                <w:rFonts w:ascii="GHEA Grapalat" w:hAnsi="GHEA Grapalat"/>
                <w:i/>
                <w:sz w:val="18"/>
                <w:szCs w:val="18"/>
              </w:rPr>
              <w:t xml:space="preserve">, </w:t>
            </w:r>
            <w:r w:rsidRPr="00841731">
              <w:rPr>
                <w:rFonts w:ascii="GHEA Grapalat" w:hAnsi="GHEA Grapalat" w:cs="Sylfaen"/>
                <w:i/>
                <w:sz w:val="18"/>
                <w:szCs w:val="18"/>
              </w:rPr>
              <w:t>պատրաստված</w:t>
            </w:r>
            <w:r w:rsidRPr="00841731">
              <w:rPr>
                <w:rFonts w:ascii="GHEA Grapalat" w:hAnsi="GHEA Grapalat"/>
                <w:i/>
                <w:sz w:val="18"/>
                <w:szCs w:val="18"/>
              </w:rPr>
              <w:t xml:space="preserve"> </w:t>
            </w:r>
            <w:r w:rsidRPr="00841731">
              <w:rPr>
                <w:rFonts w:ascii="GHEA Grapalat" w:hAnsi="GHEA Grapalat" w:cs="Sylfaen"/>
                <w:i/>
                <w:sz w:val="18"/>
                <w:szCs w:val="18"/>
              </w:rPr>
              <w:t>անդրոժ</w:t>
            </w:r>
            <w:r w:rsidRPr="00841731">
              <w:rPr>
                <w:rFonts w:ascii="GHEA Grapalat" w:hAnsi="GHEA Grapalat"/>
                <w:i/>
                <w:sz w:val="18"/>
                <w:szCs w:val="18"/>
              </w:rPr>
              <w:t xml:space="preserve"> </w:t>
            </w:r>
            <w:r w:rsidRPr="00841731">
              <w:rPr>
                <w:rFonts w:ascii="GHEA Grapalat" w:hAnsi="GHEA Grapalat" w:cs="Sylfaen"/>
                <w:i/>
                <w:sz w:val="18"/>
                <w:szCs w:val="18"/>
              </w:rPr>
              <w:t>խմորից</w:t>
            </w:r>
            <w:r w:rsidRPr="00841731">
              <w:rPr>
                <w:rFonts w:ascii="GHEA Grapalat" w:hAnsi="GHEA Grapalat"/>
                <w:i/>
                <w:sz w:val="18"/>
                <w:szCs w:val="18"/>
              </w:rPr>
              <w:t xml:space="preserve">, </w:t>
            </w:r>
            <w:r w:rsidRPr="00841731">
              <w:rPr>
                <w:rFonts w:ascii="GHEA Grapalat" w:hAnsi="GHEA Grapalat" w:cs="Sylfaen"/>
                <w:i/>
                <w:sz w:val="18"/>
                <w:szCs w:val="18"/>
              </w:rPr>
              <w:t>կախված</w:t>
            </w:r>
            <w:r w:rsidRPr="00841731">
              <w:rPr>
                <w:rFonts w:ascii="GHEA Grapalat" w:hAnsi="GHEA Grapalat"/>
                <w:i/>
                <w:sz w:val="18"/>
                <w:szCs w:val="18"/>
              </w:rPr>
              <w:t xml:space="preserve"> </w:t>
            </w:r>
            <w:r w:rsidRPr="00841731">
              <w:rPr>
                <w:rFonts w:ascii="GHEA Grapalat" w:hAnsi="GHEA Grapalat" w:cs="Sylfaen"/>
                <w:i/>
                <w:sz w:val="18"/>
                <w:szCs w:val="18"/>
              </w:rPr>
              <w:t>ալյուրի</w:t>
            </w:r>
            <w:r w:rsidRPr="00841731">
              <w:rPr>
                <w:rFonts w:ascii="GHEA Grapalat" w:hAnsi="GHEA Grapalat"/>
                <w:i/>
                <w:sz w:val="18"/>
                <w:szCs w:val="18"/>
              </w:rPr>
              <w:t xml:space="preserve"> </w:t>
            </w:r>
            <w:r w:rsidRPr="00841731">
              <w:rPr>
                <w:rFonts w:ascii="GHEA Grapalat" w:hAnsi="GHEA Grapalat" w:cs="Sylfaen"/>
                <w:i/>
                <w:sz w:val="18"/>
                <w:szCs w:val="18"/>
              </w:rPr>
              <w:t>տեսակից</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որակից</w:t>
            </w:r>
            <w:r w:rsidRPr="00841731">
              <w:rPr>
                <w:rFonts w:ascii="GHEA Grapalat" w:hAnsi="GHEA Grapalat"/>
                <w:i/>
                <w:sz w:val="18"/>
                <w:szCs w:val="18"/>
              </w:rPr>
              <w:t>` А (</w:t>
            </w:r>
            <w:r w:rsidRPr="00841731">
              <w:rPr>
                <w:rFonts w:ascii="GHEA Grapalat" w:hAnsi="GHEA Grapalat" w:cs="Sylfaen"/>
                <w:i/>
                <w:sz w:val="18"/>
                <w:szCs w:val="18"/>
              </w:rPr>
              <w:t>պինդ</w:t>
            </w:r>
            <w:r w:rsidRPr="00841731">
              <w:rPr>
                <w:rFonts w:ascii="GHEA Grapalat" w:hAnsi="GHEA Grapalat"/>
                <w:i/>
                <w:sz w:val="18"/>
                <w:szCs w:val="18"/>
              </w:rPr>
              <w:t xml:space="preserve"> </w:t>
            </w:r>
            <w:r w:rsidRPr="00841731">
              <w:rPr>
                <w:rFonts w:ascii="GHEA Grapalat" w:hAnsi="GHEA Grapalat" w:cs="Sylfaen"/>
                <w:i/>
                <w:sz w:val="18"/>
                <w:szCs w:val="18"/>
              </w:rPr>
              <w:t>ցորենի</w:t>
            </w:r>
            <w:r w:rsidRPr="00841731">
              <w:rPr>
                <w:rFonts w:ascii="GHEA Grapalat" w:hAnsi="GHEA Grapalat"/>
                <w:i/>
                <w:sz w:val="18"/>
                <w:szCs w:val="18"/>
              </w:rPr>
              <w:t xml:space="preserve"> </w:t>
            </w:r>
            <w:r w:rsidRPr="00841731">
              <w:rPr>
                <w:rFonts w:ascii="GHEA Grapalat" w:hAnsi="GHEA Grapalat" w:cs="Sylfaen"/>
                <w:i/>
                <w:sz w:val="18"/>
                <w:szCs w:val="18"/>
              </w:rPr>
              <w:t>ալյուրից</w:t>
            </w:r>
            <w:r w:rsidRPr="00841731">
              <w:rPr>
                <w:rFonts w:ascii="GHEA Grapalat" w:hAnsi="GHEA Grapalat"/>
                <w:i/>
                <w:sz w:val="18"/>
                <w:szCs w:val="18"/>
              </w:rPr>
              <w:t>), (</w:t>
            </w:r>
            <w:r w:rsidRPr="00841731">
              <w:rPr>
                <w:rFonts w:ascii="GHEA Grapalat" w:hAnsi="GHEA Grapalat" w:cs="Sylfaen"/>
                <w:i/>
                <w:sz w:val="18"/>
                <w:szCs w:val="18"/>
              </w:rPr>
              <w:t>փափուկ</w:t>
            </w:r>
            <w:r w:rsidRPr="00841731">
              <w:rPr>
                <w:rFonts w:ascii="GHEA Grapalat" w:hAnsi="GHEA Grapalat"/>
                <w:i/>
                <w:sz w:val="18"/>
                <w:szCs w:val="18"/>
              </w:rPr>
              <w:t xml:space="preserve"> </w:t>
            </w:r>
            <w:r w:rsidRPr="00841731">
              <w:rPr>
                <w:rFonts w:ascii="GHEA Grapalat" w:hAnsi="GHEA Grapalat" w:cs="Sylfaen"/>
                <w:i/>
                <w:sz w:val="18"/>
                <w:szCs w:val="18"/>
              </w:rPr>
              <w:t>ապակենման</w:t>
            </w:r>
            <w:r w:rsidRPr="00841731">
              <w:rPr>
                <w:rFonts w:ascii="GHEA Grapalat" w:hAnsi="GHEA Grapalat"/>
                <w:i/>
                <w:sz w:val="18"/>
                <w:szCs w:val="18"/>
              </w:rPr>
              <w:t xml:space="preserve"> </w:t>
            </w:r>
            <w:r w:rsidRPr="00841731">
              <w:rPr>
                <w:rFonts w:ascii="GHEA Grapalat" w:hAnsi="GHEA Grapalat" w:cs="Sylfaen"/>
                <w:i/>
                <w:sz w:val="18"/>
                <w:szCs w:val="18"/>
              </w:rPr>
              <w:t>ցորենի</w:t>
            </w:r>
            <w:r w:rsidRPr="00841731">
              <w:rPr>
                <w:rFonts w:ascii="GHEA Grapalat" w:hAnsi="GHEA Grapalat"/>
                <w:i/>
                <w:sz w:val="18"/>
                <w:szCs w:val="18"/>
              </w:rPr>
              <w:t xml:space="preserve"> </w:t>
            </w:r>
            <w:r w:rsidRPr="00841731">
              <w:rPr>
                <w:rFonts w:ascii="GHEA Grapalat" w:hAnsi="GHEA Grapalat" w:cs="Sylfaen"/>
                <w:i/>
                <w:sz w:val="18"/>
                <w:szCs w:val="18"/>
              </w:rPr>
              <w:t>ալյուրից</w:t>
            </w:r>
            <w:r w:rsidRPr="00841731">
              <w:rPr>
                <w:rFonts w:ascii="GHEA Grapalat" w:hAnsi="GHEA Grapalat"/>
                <w:i/>
                <w:sz w:val="18"/>
                <w:szCs w:val="18"/>
              </w:rPr>
              <w:t>), B (</w:t>
            </w:r>
            <w:r w:rsidRPr="00841731">
              <w:rPr>
                <w:rFonts w:ascii="GHEA Grapalat" w:hAnsi="GHEA Grapalat" w:cs="Sylfaen"/>
                <w:i/>
                <w:sz w:val="18"/>
                <w:szCs w:val="18"/>
              </w:rPr>
              <w:t>հացաթխման</w:t>
            </w:r>
            <w:r w:rsidRPr="00841731">
              <w:rPr>
                <w:rFonts w:ascii="GHEA Grapalat" w:hAnsi="GHEA Grapalat"/>
                <w:i/>
                <w:sz w:val="18"/>
                <w:szCs w:val="18"/>
              </w:rPr>
              <w:t xml:space="preserve"> </w:t>
            </w:r>
            <w:r w:rsidRPr="00841731">
              <w:rPr>
                <w:rFonts w:ascii="GHEA Grapalat" w:hAnsi="GHEA Grapalat" w:cs="Sylfaen"/>
                <w:i/>
                <w:sz w:val="18"/>
                <w:szCs w:val="18"/>
              </w:rPr>
              <w:t>ցորենի</w:t>
            </w:r>
            <w:r w:rsidRPr="00841731">
              <w:rPr>
                <w:rFonts w:ascii="GHEA Grapalat" w:hAnsi="GHEA Grapalat"/>
                <w:i/>
                <w:sz w:val="18"/>
                <w:szCs w:val="18"/>
              </w:rPr>
              <w:t xml:space="preserve"> </w:t>
            </w:r>
            <w:r w:rsidRPr="00841731">
              <w:rPr>
                <w:rFonts w:ascii="GHEA Grapalat" w:hAnsi="GHEA Grapalat" w:cs="Sylfaen"/>
                <w:i/>
                <w:sz w:val="18"/>
                <w:szCs w:val="18"/>
              </w:rPr>
              <w:t>ալյուրից</w:t>
            </w:r>
            <w:r w:rsidRPr="00841731">
              <w:rPr>
                <w:rFonts w:ascii="GHEA Grapalat" w:hAnsi="GHEA Grapalat"/>
                <w:i/>
                <w:sz w:val="18"/>
                <w:szCs w:val="18"/>
              </w:rPr>
              <w:t xml:space="preserve">), </w:t>
            </w:r>
            <w:r w:rsidRPr="00841731">
              <w:rPr>
                <w:rFonts w:ascii="GHEA Grapalat" w:hAnsi="GHEA Grapalat" w:cs="Sylfaen"/>
                <w:i/>
                <w:sz w:val="18"/>
                <w:szCs w:val="18"/>
              </w:rPr>
              <w:t>չափածրարված</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առանց</w:t>
            </w:r>
            <w:r w:rsidRPr="00841731">
              <w:rPr>
                <w:rFonts w:ascii="GHEA Grapalat" w:hAnsi="GHEA Grapalat"/>
                <w:i/>
                <w:sz w:val="18"/>
                <w:szCs w:val="18"/>
              </w:rPr>
              <w:t xml:space="preserve"> </w:t>
            </w:r>
            <w:r w:rsidRPr="00841731">
              <w:rPr>
                <w:rFonts w:ascii="GHEA Grapalat" w:hAnsi="GHEA Grapalat" w:cs="Sylfaen"/>
                <w:i/>
                <w:sz w:val="18"/>
                <w:szCs w:val="18"/>
              </w:rPr>
              <w:t>չափածրարման</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875-92: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rPr>
              <w:t xml:space="preserve">, </w:t>
            </w:r>
            <w:r w:rsidRPr="00841731">
              <w:rPr>
                <w:rFonts w:ascii="GHEA Grapalat" w:hAnsi="GHEA Grapalat" w:cs="Sylfaen"/>
                <w:i/>
                <w:sz w:val="18"/>
                <w:szCs w:val="18"/>
              </w:rPr>
              <w:t>իսկ</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Պիտանելիության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80 %:</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bCs/>
                <w:sz w:val="18"/>
                <w:szCs w:val="18"/>
              </w:rPr>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104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val="restart"/>
          </w:tcPr>
          <w:p w:rsidR="001C5AA6" w:rsidRPr="00841731" w:rsidRDefault="001C5AA6" w:rsidP="001C5AA6">
            <w:pPr>
              <w:jc w:val="center"/>
              <w:rPr>
                <w:rFonts w:ascii="GHEA Grapalat" w:hAnsi="GHEA Grapalat"/>
                <w:sz w:val="18"/>
                <w:szCs w:val="18"/>
                <w:lang w:val="ru-RU"/>
              </w:rPr>
            </w:pPr>
          </w:p>
          <w:p w:rsidR="00841731" w:rsidRPr="00841731" w:rsidRDefault="001C5AA6" w:rsidP="001C5AA6">
            <w:pPr>
              <w:jc w:val="center"/>
              <w:rPr>
                <w:rFonts w:ascii="GHEA Grapalat" w:hAnsi="GHEA Grapalat"/>
                <w:sz w:val="18"/>
                <w:szCs w:val="18"/>
                <w:lang w:val="ru-RU"/>
              </w:rPr>
            </w:pPr>
            <w:r w:rsidRPr="00841731">
              <w:rPr>
                <w:rFonts w:ascii="GHEA Grapalat" w:hAnsi="GHEA Grapalat"/>
                <w:sz w:val="18"/>
                <w:szCs w:val="18"/>
                <w:lang w:val="ru-RU"/>
              </w:rPr>
              <w:t>1-</w:t>
            </w:r>
            <w:r w:rsidRPr="00841731">
              <w:rPr>
                <w:rFonts w:ascii="GHEA Grapalat" w:hAnsi="GHEA Grapalat"/>
                <w:sz w:val="18"/>
                <w:szCs w:val="18"/>
              </w:rPr>
              <w:t>ին</w:t>
            </w:r>
            <w:r w:rsidRPr="00841731">
              <w:rPr>
                <w:rFonts w:ascii="GHEA Grapalat" w:hAnsi="GHEA Grapalat"/>
                <w:sz w:val="18"/>
                <w:szCs w:val="18"/>
                <w:lang w:val="ru-RU"/>
              </w:rPr>
              <w:t xml:space="preserve"> </w:t>
            </w:r>
            <w:r w:rsidRPr="00841731">
              <w:rPr>
                <w:rFonts w:ascii="GHEA Grapalat" w:hAnsi="GHEA Grapalat"/>
                <w:sz w:val="18"/>
                <w:szCs w:val="18"/>
              </w:rPr>
              <w:t>մատակարարումը</w:t>
            </w:r>
            <w:r w:rsidRPr="00841731">
              <w:rPr>
                <w:rFonts w:ascii="GHEA Grapalat" w:hAnsi="GHEA Grapalat"/>
                <w:sz w:val="18"/>
                <w:szCs w:val="18"/>
                <w:lang w:val="ru-RU"/>
              </w:rPr>
              <w:t xml:space="preserve"> </w:t>
            </w:r>
            <w:r w:rsidRPr="00841731">
              <w:rPr>
                <w:rFonts w:ascii="GHEA Grapalat" w:hAnsi="GHEA Grapalat"/>
                <w:sz w:val="18"/>
                <w:szCs w:val="18"/>
              </w:rPr>
              <w:t>կկատարվի</w:t>
            </w:r>
            <w:r w:rsidRPr="00841731">
              <w:rPr>
                <w:rFonts w:ascii="GHEA Grapalat" w:hAnsi="GHEA Grapalat"/>
                <w:sz w:val="18"/>
                <w:szCs w:val="18"/>
                <w:lang w:val="ru-RU"/>
              </w:rPr>
              <w:t xml:space="preserve"> </w:t>
            </w:r>
            <w:r w:rsidRPr="00841731">
              <w:rPr>
                <w:rFonts w:ascii="GHEA Grapalat" w:hAnsi="GHEA Grapalat"/>
                <w:sz w:val="18"/>
                <w:szCs w:val="18"/>
              </w:rPr>
              <w:t>համաձայնագրի</w:t>
            </w:r>
            <w:r w:rsidRPr="00841731">
              <w:rPr>
                <w:rFonts w:ascii="GHEA Grapalat" w:hAnsi="GHEA Grapalat"/>
                <w:sz w:val="18"/>
                <w:szCs w:val="18"/>
                <w:lang w:val="ru-RU"/>
              </w:rPr>
              <w:t xml:space="preserve"> </w:t>
            </w:r>
            <w:r w:rsidRPr="00841731">
              <w:rPr>
                <w:rFonts w:ascii="GHEA Grapalat" w:hAnsi="GHEA Grapalat"/>
                <w:sz w:val="18"/>
                <w:szCs w:val="18"/>
              </w:rPr>
              <w:t>կնքման</w:t>
            </w:r>
            <w:r w:rsidRPr="00841731">
              <w:rPr>
                <w:rFonts w:ascii="GHEA Grapalat" w:hAnsi="GHEA Grapalat"/>
                <w:sz w:val="18"/>
                <w:szCs w:val="18"/>
                <w:lang w:val="ru-RU"/>
              </w:rPr>
              <w:t xml:space="preserve"> </w:t>
            </w:r>
            <w:r w:rsidRPr="00841731">
              <w:rPr>
                <w:rFonts w:ascii="GHEA Grapalat" w:hAnsi="GHEA Grapalat"/>
                <w:sz w:val="18"/>
                <w:szCs w:val="18"/>
              </w:rPr>
              <w:t>պահից</w:t>
            </w:r>
            <w:r w:rsidRPr="00841731">
              <w:rPr>
                <w:rFonts w:ascii="GHEA Grapalat" w:hAnsi="GHEA Grapalat"/>
                <w:sz w:val="18"/>
                <w:szCs w:val="18"/>
                <w:lang w:val="ru-RU"/>
              </w:rPr>
              <w:t xml:space="preserve">  </w:t>
            </w:r>
          </w:p>
        </w:tc>
      </w:tr>
      <w:tr w:rsidR="00841731" w:rsidRPr="001C5AA6" w:rsidTr="001C5AA6">
        <w:trPr>
          <w:trHeight w:val="246"/>
        </w:trPr>
        <w:tc>
          <w:tcPr>
            <w:tcW w:w="827" w:type="dxa"/>
            <w:vAlign w:val="center"/>
          </w:tcPr>
          <w:p w:rsidR="00841731" w:rsidRPr="00841731" w:rsidRDefault="001C5AA6" w:rsidP="00052650">
            <w:pPr>
              <w:jc w:val="center"/>
              <w:rPr>
                <w:rFonts w:ascii="GHEA Grapalat" w:hAnsi="GHEA Grapalat"/>
                <w:sz w:val="18"/>
                <w:szCs w:val="18"/>
              </w:rPr>
            </w:pPr>
            <w:r>
              <w:rPr>
                <w:rFonts w:ascii="GHEA Grapalat" w:hAnsi="GHEA Grapalat"/>
                <w:sz w:val="18"/>
                <w:szCs w:val="18"/>
              </w:rPr>
              <w:t>2</w:t>
            </w:r>
          </w:p>
        </w:tc>
        <w:tc>
          <w:tcPr>
            <w:tcW w:w="1171"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rPr>
              <w:t>153</w:t>
            </w:r>
            <w:r w:rsidRPr="00841731">
              <w:rPr>
                <w:rFonts w:ascii="GHEA Grapalat" w:hAnsi="GHEA Grapalat"/>
                <w:sz w:val="18"/>
                <w:szCs w:val="18"/>
                <w:lang w:val="ru-RU"/>
              </w:rPr>
              <w:t>2</w:t>
            </w:r>
            <w:r w:rsidRPr="00841731">
              <w:rPr>
                <w:rFonts w:ascii="GHEA Grapalat" w:hAnsi="GHEA Grapalat"/>
                <w:sz w:val="18"/>
                <w:szCs w:val="18"/>
              </w:rPr>
              <w:t>1</w:t>
            </w:r>
            <w:r w:rsidRPr="00841731">
              <w:rPr>
                <w:rFonts w:ascii="GHEA Grapalat" w:hAnsi="GHEA Grapalat"/>
                <w:sz w:val="18"/>
                <w:szCs w:val="18"/>
                <w:lang w:val="ru-RU"/>
              </w:rPr>
              <w:t>000</w:t>
            </w:r>
          </w:p>
        </w:tc>
        <w:tc>
          <w:tcPr>
            <w:tcW w:w="1843"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rPr>
              <w:t>Մրգահյութ</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rPr>
            </w:pPr>
            <w:r w:rsidRPr="00841731">
              <w:rPr>
                <w:rFonts w:ascii="GHEA Grapalat" w:hAnsi="GHEA Grapalat" w:cs="Sylfaen"/>
                <w:i/>
                <w:sz w:val="18"/>
                <w:szCs w:val="18"/>
              </w:rPr>
              <w:t>Պատրաստի</w:t>
            </w:r>
            <w:r w:rsidRPr="00841731">
              <w:rPr>
                <w:rFonts w:ascii="GHEA Grapalat" w:hAnsi="GHEA Grapalat"/>
                <w:i/>
                <w:sz w:val="18"/>
                <w:szCs w:val="18"/>
              </w:rPr>
              <w:t xml:space="preserve"> </w:t>
            </w:r>
            <w:r w:rsidRPr="00841731">
              <w:rPr>
                <w:rFonts w:ascii="GHEA Grapalat" w:hAnsi="GHEA Grapalat" w:cs="Sylfaen"/>
                <w:i/>
                <w:sz w:val="18"/>
                <w:szCs w:val="18"/>
              </w:rPr>
              <w:t>օգտագործման</w:t>
            </w:r>
            <w:r w:rsidRPr="00841731">
              <w:rPr>
                <w:rFonts w:ascii="GHEA Grapalat" w:hAnsi="GHEA Grapalat"/>
                <w:i/>
                <w:sz w:val="18"/>
                <w:szCs w:val="18"/>
              </w:rPr>
              <w:t xml:space="preserve"> </w:t>
            </w:r>
            <w:r w:rsidRPr="00841731">
              <w:rPr>
                <w:rFonts w:ascii="GHEA Grapalat" w:hAnsi="GHEA Grapalat" w:cs="Sylfaen"/>
                <w:i/>
                <w:sz w:val="18"/>
                <w:szCs w:val="18"/>
              </w:rPr>
              <w:t>բնական</w:t>
            </w:r>
            <w:r w:rsidRPr="00841731">
              <w:rPr>
                <w:rFonts w:ascii="GHEA Grapalat" w:hAnsi="GHEA Grapalat"/>
                <w:i/>
                <w:sz w:val="18"/>
                <w:szCs w:val="18"/>
              </w:rPr>
              <w:t xml:space="preserve"> </w:t>
            </w:r>
            <w:r w:rsidRPr="00841731">
              <w:rPr>
                <w:rFonts w:ascii="GHEA Grapalat" w:hAnsi="GHEA Grapalat" w:cs="Sylfaen"/>
                <w:i/>
                <w:sz w:val="18"/>
                <w:szCs w:val="18"/>
              </w:rPr>
              <w:t>հյութ</w:t>
            </w:r>
            <w:r w:rsidRPr="00841731">
              <w:rPr>
                <w:rFonts w:ascii="GHEA Grapalat" w:hAnsi="GHEA Grapalat"/>
                <w:i/>
                <w:sz w:val="18"/>
                <w:szCs w:val="18"/>
              </w:rPr>
              <w:t xml:space="preserve"> </w:t>
            </w:r>
            <w:r w:rsidRPr="00841731">
              <w:rPr>
                <w:rFonts w:ascii="GHEA Grapalat" w:hAnsi="GHEA Grapalat" w:cs="Sylfaen"/>
                <w:i/>
                <w:sz w:val="18"/>
                <w:szCs w:val="18"/>
              </w:rPr>
              <w:t>Մրգահյութեր</w:t>
            </w:r>
            <w:r w:rsidRPr="00841731">
              <w:rPr>
                <w:rFonts w:ascii="GHEA Grapalat" w:hAnsi="GHEA Grapalat"/>
                <w:i/>
                <w:sz w:val="18"/>
                <w:szCs w:val="18"/>
              </w:rPr>
              <w:t xml:space="preserve">` </w:t>
            </w:r>
            <w:r w:rsidRPr="00841731">
              <w:rPr>
                <w:rFonts w:ascii="GHEA Grapalat" w:hAnsi="GHEA Grapalat" w:cs="Sylfaen"/>
                <w:i/>
                <w:sz w:val="18"/>
                <w:szCs w:val="18"/>
              </w:rPr>
              <w:t>պատրաստ</w:t>
            </w:r>
            <w:r w:rsidRPr="00841731">
              <w:rPr>
                <w:rFonts w:ascii="GHEA Grapalat" w:hAnsi="GHEA Grapalat"/>
                <w:i/>
                <w:sz w:val="18"/>
                <w:szCs w:val="18"/>
              </w:rPr>
              <w:t xml:space="preserve"> </w:t>
            </w:r>
            <w:r w:rsidRPr="00841731">
              <w:rPr>
                <w:rFonts w:ascii="GHEA Grapalat" w:hAnsi="GHEA Grapalat" w:cs="Sylfaen"/>
                <w:i/>
                <w:sz w:val="18"/>
                <w:szCs w:val="18"/>
              </w:rPr>
              <w:t>ված</w:t>
            </w:r>
            <w:r w:rsidRPr="00841731">
              <w:rPr>
                <w:rFonts w:ascii="GHEA Grapalat" w:hAnsi="GHEA Grapalat"/>
                <w:i/>
                <w:sz w:val="18"/>
                <w:szCs w:val="18"/>
              </w:rPr>
              <w:t xml:space="preserve"> </w:t>
            </w:r>
            <w:r w:rsidRPr="00841731">
              <w:rPr>
                <w:rFonts w:ascii="GHEA Grapalat" w:hAnsi="GHEA Grapalat" w:cs="Sylfaen"/>
                <w:i/>
                <w:sz w:val="18"/>
                <w:szCs w:val="18"/>
              </w:rPr>
              <w:t>թարմ</w:t>
            </w:r>
            <w:r w:rsidRPr="00841731">
              <w:rPr>
                <w:rFonts w:ascii="GHEA Grapalat" w:hAnsi="GHEA Grapalat"/>
                <w:i/>
                <w:sz w:val="18"/>
                <w:szCs w:val="18"/>
              </w:rPr>
              <w:t xml:space="preserve"> </w:t>
            </w:r>
            <w:r w:rsidRPr="00841731">
              <w:rPr>
                <w:rFonts w:ascii="GHEA Grapalat" w:hAnsi="GHEA Grapalat" w:cs="Sylfaen"/>
                <w:i/>
                <w:sz w:val="18"/>
                <w:szCs w:val="18"/>
              </w:rPr>
              <w:t>մրգերից</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պտուղներից</w:t>
            </w:r>
            <w:r w:rsidRPr="00841731">
              <w:rPr>
                <w:rFonts w:ascii="GHEA Grapalat" w:hAnsi="GHEA Grapalat"/>
                <w:i/>
                <w:sz w:val="18"/>
                <w:szCs w:val="18"/>
              </w:rPr>
              <w:t xml:space="preserve">, </w:t>
            </w:r>
            <w:r w:rsidRPr="00841731">
              <w:rPr>
                <w:rFonts w:ascii="GHEA Grapalat" w:hAnsi="GHEA Grapalat" w:cs="Sylfaen"/>
                <w:i/>
                <w:sz w:val="18"/>
                <w:szCs w:val="18"/>
              </w:rPr>
              <w:t>պտղամսով</w:t>
            </w:r>
            <w:r w:rsidRPr="00841731">
              <w:rPr>
                <w:rFonts w:ascii="GHEA Grapalat" w:hAnsi="GHEA Grapalat"/>
                <w:i/>
                <w:sz w:val="18"/>
                <w:szCs w:val="18"/>
              </w:rPr>
              <w:t xml:space="preserve">, </w:t>
            </w:r>
            <w:r w:rsidRPr="00841731">
              <w:rPr>
                <w:rFonts w:ascii="GHEA Grapalat" w:hAnsi="GHEA Grapalat" w:cs="Sylfaen"/>
                <w:i/>
                <w:sz w:val="18"/>
                <w:szCs w:val="18"/>
              </w:rPr>
              <w:t>շաքարի</w:t>
            </w:r>
            <w:r w:rsidRPr="00841731">
              <w:rPr>
                <w:rFonts w:ascii="GHEA Grapalat" w:hAnsi="GHEA Grapalat"/>
                <w:i/>
                <w:sz w:val="18"/>
                <w:szCs w:val="18"/>
              </w:rPr>
              <w:t xml:space="preserve"> </w:t>
            </w:r>
            <w:r w:rsidRPr="00841731">
              <w:rPr>
                <w:rFonts w:ascii="GHEA Grapalat" w:hAnsi="GHEA Grapalat" w:cs="Sylfaen"/>
                <w:i/>
                <w:sz w:val="18"/>
                <w:szCs w:val="18"/>
              </w:rPr>
              <w:t>օշարակի</w:t>
            </w:r>
            <w:r w:rsidRPr="00841731">
              <w:rPr>
                <w:rFonts w:ascii="GHEA Grapalat" w:hAnsi="GHEA Grapalat"/>
                <w:i/>
                <w:sz w:val="18"/>
                <w:szCs w:val="18"/>
              </w:rPr>
              <w:t xml:space="preserve"> </w:t>
            </w:r>
            <w:r w:rsidRPr="00841731">
              <w:rPr>
                <w:rFonts w:ascii="GHEA Grapalat" w:hAnsi="GHEA Grapalat" w:cs="Sylfaen"/>
                <w:i/>
                <w:sz w:val="18"/>
                <w:szCs w:val="18"/>
              </w:rPr>
              <w:t>հավ</w:t>
            </w:r>
            <w:r w:rsidRPr="00841731">
              <w:rPr>
                <w:rFonts w:ascii="GHEA Grapalat" w:hAnsi="GHEA Grapalat"/>
                <w:i/>
                <w:sz w:val="18"/>
                <w:szCs w:val="18"/>
              </w:rPr>
              <w:t xml:space="preserve"> </w:t>
            </w:r>
            <w:r w:rsidRPr="00841731">
              <w:rPr>
                <w:rFonts w:ascii="GHEA Grapalat" w:hAnsi="GHEA Grapalat" w:cs="Sylfaen"/>
                <w:i/>
                <w:sz w:val="18"/>
                <w:szCs w:val="18"/>
              </w:rPr>
              <w:t>ելումով</w:t>
            </w:r>
            <w:r w:rsidRPr="00841731">
              <w:rPr>
                <w:rFonts w:ascii="GHEA Grapalat" w:hAnsi="GHEA Grapalat"/>
                <w:i/>
                <w:sz w:val="18"/>
                <w:szCs w:val="18"/>
              </w:rPr>
              <w:t xml:space="preserve"> </w:t>
            </w:r>
            <w:r w:rsidRPr="00841731">
              <w:rPr>
                <w:rFonts w:ascii="GHEA Grapalat" w:hAnsi="GHEA Grapalat" w:cs="Sylfaen"/>
                <w:i/>
                <w:sz w:val="18"/>
                <w:szCs w:val="18"/>
              </w:rPr>
              <w:t>կամ</w:t>
            </w:r>
            <w:r w:rsidRPr="00841731">
              <w:rPr>
                <w:rFonts w:ascii="GHEA Grapalat" w:hAnsi="GHEA Grapalat"/>
                <w:i/>
                <w:sz w:val="18"/>
                <w:szCs w:val="18"/>
              </w:rPr>
              <w:t xml:space="preserve"> </w:t>
            </w:r>
            <w:r w:rsidRPr="00841731">
              <w:rPr>
                <w:rFonts w:ascii="GHEA Grapalat" w:hAnsi="GHEA Grapalat" w:cs="Sylfaen"/>
                <w:i/>
                <w:sz w:val="18"/>
                <w:szCs w:val="18"/>
              </w:rPr>
              <w:t>առանց</w:t>
            </w:r>
            <w:r w:rsidRPr="00841731">
              <w:rPr>
                <w:rFonts w:ascii="GHEA Grapalat" w:hAnsi="GHEA Grapalat"/>
                <w:i/>
                <w:sz w:val="18"/>
                <w:szCs w:val="18"/>
              </w:rPr>
              <w:t xml:space="preserve"> </w:t>
            </w:r>
            <w:r w:rsidRPr="00841731">
              <w:rPr>
                <w:rFonts w:ascii="GHEA Grapalat" w:hAnsi="GHEA Grapalat" w:cs="Sylfaen"/>
                <w:i/>
                <w:sz w:val="18"/>
                <w:szCs w:val="18"/>
              </w:rPr>
              <w:t>դրա</w:t>
            </w:r>
            <w:r w:rsidRPr="00841731">
              <w:rPr>
                <w:rFonts w:ascii="GHEA Grapalat" w:hAnsi="GHEA Grapalat"/>
                <w:i/>
                <w:sz w:val="18"/>
                <w:szCs w:val="18"/>
              </w:rPr>
              <w:t xml:space="preserve">, </w:t>
            </w:r>
            <w:r w:rsidRPr="00841731">
              <w:rPr>
                <w:rFonts w:ascii="GHEA Grapalat" w:hAnsi="GHEA Grapalat" w:cs="Sylfaen"/>
                <w:i/>
                <w:sz w:val="18"/>
                <w:szCs w:val="18"/>
              </w:rPr>
              <w:t>արտաքին</w:t>
            </w:r>
            <w:r w:rsidRPr="00841731">
              <w:rPr>
                <w:rFonts w:ascii="GHEA Grapalat" w:hAnsi="GHEA Grapalat"/>
                <w:i/>
                <w:sz w:val="18"/>
                <w:szCs w:val="18"/>
              </w:rPr>
              <w:t xml:space="preserve"> </w:t>
            </w:r>
            <w:r w:rsidRPr="00841731">
              <w:rPr>
                <w:rFonts w:ascii="GHEA Grapalat" w:hAnsi="GHEA Grapalat" w:cs="Sylfaen"/>
                <w:i/>
                <w:sz w:val="18"/>
                <w:szCs w:val="18"/>
              </w:rPr>
              <w:t>տեսքով</w:t>
            </w:r>
            <w:r w:rsidRPr="00841731">
              <w:rPr>
                <w:rFonts w:ascii="GHEA Grapalat" w:hAnsi="GHEA Grapalat"/>
                <w:i/>
                <w:sz w:val="18"/>
                <w:szCs w:val="18"/>
              </w:rPr>
              <w:t xml:space="preserve"> </w:t>
            </w:r>
            <w:r w:rsidRPr="00841731">
              <w:rPr>
                <w:rFonts w:ascii="GHEA Grapalat" w:hAnsi="GHEA Grapalat" w:cs="Sylfaen"/>
                <w:i/>
                <w:sz w:val="18"/>
                <w:szCs w:val="18"/>
              </w:rPr>
              <w:t>պարզ</w:t>
            </w:r>
            <w:r w:rsidRPr="00841731">
              <w:rPr>
                <w:rFonts w:ascii="GHEA Grapalat" w:hAnsi="GHEA Grapalat"/>
                <w:i/>
                <w:sz w:val="18"/>
                <w:szCs w:val="18"/>
              </w:rPr>
              <w:t xml:space="preserve">` </w:t>
            </w:r>
            <w:r w:rsidRPr="00841731">
              <w:rPr>
                <w:rFonts w:ascii="GHEA Grapalat" w:hAnsi="GHEA Grapalat" w:cs="Sylfaen"/>
                <w:i/>
                <w:sz w:val="18"/>
                <w:szCs w:val="18"/>
              </w:rPr>
              <w:t>նստվածքի</w:t>
            </w:r>
            <w:r w:rsidRPr="00841731">
              <w:rPr>
                <w:rFonts w:ascii="GHEA Grapalat" w:hAnsi="GHEA Grapalat"/>
                <w:i/>
                <w:sz w:val="18"/>
                <w:szCs w:val="18"/>
              </w:rPr>
              <w:t xml:space="preserve"> </w:t>
            </w:r>
            <w:r w:rsidRPr="00841731">
              <w:rPr>
                <w:rFonts w:ascii="GHEA Grapalat" w:hAnsi="GHEA Grapalat" w:cs="Sylfaen"/>
                <w:i/>
                <w:sz w:val="18"/>
                <w:szCs w:val="18"/>
              </w:rPr>
              <w:t>զանգ</w:t>
            </w:r>
            <w:r w:rsidRPr="00841731">
              <w:rPr>
                <w:rFonts w:ascii="GHEA Grapalat" w:hAnsi="GHEA Grapalat"/>
                <w:i/>
                <w:sz w:val="18"/>
                <w:szCs w:val="18"/>
              </w:rPr>
              <w:t xml:space="preserve"> </w:t>
            </w:r>
            <w:r w:rsidRPr="00841731">
              <w:rPr>
                <w:rFonts w:ascii="GHEA Grapalat" w:hAnsi="GHEA Grapalat" w:cs="Sylfaen"/>
                <w:i/>
                <w:sz w:val="18"/>
                <w:szCs w:val="18"/>
              </w:rPr>
              <w:t>վածային</w:t>
            </w:r>
            <w:r w:rsidRPr="00841731">
              <w:rPr>
                <w:rFonts w:ascii="GHEA Grapalat" w:hAnsi="GHEA Grapalat"/>
                <w:i/>
                <w:sz w:val="18"/>
                <w:szCs w:val="18"/>
              </w:rPr>
              <w:t xml:space="preserve"> </w:t>
            </w:r>
            <w:r w:rsidRPr="00841731">
              <w:rPr>
                <w:rFonts w:ascii="GHEA Grapalat" w:hAnsi="GHEA Grapalat" w:cs="Sylfaen"/>
                <w:i/>
                <w:sz w:val="18"/>
                <w:szCs w:val="18"/>
              </w:rPr>
              <w:t>մասը</w:t>
            </w:r>
            <w:r w:rsidRPr="00841731">
              <w:rPr>
                <w:rFonts w:ascii="GHEA Grapalat" w:hAnsi="GHEA Grapalat"/>
                <w:i/>
                <w:sz w:val="18"/>
                <w:szCs w:val="18"/>
              </w:rPr>
              <w:t xml:space="preserve"> 0,2%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ավելի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պարզ</w:t>
            </w:r>
            <w:r w:rsidRPr="00841731">
              <w:rPr>
                <w:rFonts w:ascii="GHEA Grapalat" w:hAnsi="GHEA Grapalat"/>
                <w:i/>
                <w:sz w:val="18"/>
                <w:szCs w:val="18"/>
              </w:rPr>
              <w:t xml:space="preserve">` 0,8%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արտադրված</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պայմանների</w:t>
            </w:r>
            <w:r w:rsidRPr="00841731">
              <w:rPr>
                <w:rFonts w:ascii="GHEA Grapalat" w:hAnsi="GHEA Grapalat"/>
                <w:i/>
                <w:sz w:val="18"/>
                <w:szCs w:val="18"/>
              </w:rPr>
              <w:t xml:space="preserve">: </w:t>
            </w:r>
            <w:r w:rsidRPr="00841731">
              <w:rPr>
                <w:rFonts w:ascii="GHEA Grapalat" w:hAnsi="GHEA Grapalat" w:cs="Sylfaen"/>
                <w:i/>
                <w:sz w:val="18"/>
                <w:szCs w:val="18"/>
              </w:rPr>
              <w:t>Անվտանգությ</w:t>
            </w:r>
            <w:r w:rsidRPr="00841731">
              <w:rPr>
                <w:rFonts w:ascii="GHEA Grapalat" w:hAnsi="GHEA Grapalat"/>
                <w:i/>
                <w:sz w:val="18"/>
                <w:szCs w:val="18"/>
              </w:rPr>
              <w:t xml:space="preserve"> </w:t>
            </w:r>
            <w:r w:rsidRPr="00841731">
              <w:rPr>
                <w:rFonts w:ascii="GHEA Grapalat" w:hAnsi="GHEA Grapalat" w:cs="Sylfaen"/>
                <w:i/>
                <w:sz w:val="18"/>
                <w:szCs w:val="18"/>
              </w:rPr>
              <w:t>ունը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կառավարության</w:t>
            </w:r>
            <w:r w:rsidRPr="00841731">
              <w:rPr>
                <w:rFonts w:ascii="GHEA Grapalat" w:hAnsi="GHEA Grapalat"/>
                <w:i/>
                <w:sz w:val="18"/>
                <w:szCs w:val="18"/>
              </w:rPr>
              <w:t xml:space="preserve"> 2009 </w:t>
            </w:r>
            <w:r w:rsidRPr="00841731">
              <w:rPr>
                <w:rFonts w:ascii="GHEA Grapalat" w:hAnsi="GHEA Grapalat" w:cs="Sylfaen"/>
                <w:i/>
                <w:sz w:val="18"/>
                <w:szCs w:val="18"/>
              </w:rPr>
              <w:t>թ</w:t>
            </w:r>
            <w:r w:rsidRPr="00841731">
              <w:rPr>
                <w:rFonts w:ascii="GHEA Grapalat" w:hAnsi="GHEA Grapalat"/>
                <w:i/>
                <w:sz w:val="18"/>
                <w:szCs w:val="18"/>
              </w:rPr>
              <w:t xml:space="preserve">. </w:t>
            </w:r>
            <w:r w:rsidRPr="00841731">
              <w:rPr>
                <w:rFonts w:ascii="GHEA Grapalat" w:hAnsi="GHEA Grapalat" w:cs="Sylfaen"/>
                <w:i/>
                <w:sz w:val="18"/>
                <w:szCs w:val="18"/>
              </w:rPr>
              <w:t>հունիսի</w:t>
            </w:r>
            <w:r w:rsidRPr="00841731">
              <w:rPr>
                <w:rFonts w:ascii="GHEA Grapalat" w:hAnsi="GHEA Grapalat"/>
                <w:i/>
                <w:sz w:val="18"/>
                <w:szCs w:val="18"/>
              </w:rPr>
              <w:t xml:space="preserve"> 26-</w:t>
            </w:r>
            <w:r w:rsidRPr="00841731">
              <w:rPr>
                <w:rFonts w:ascii="GHEA Grapalat" w:hAnsi="GHEA Grapalat" w:cs="Sylfaen"/>
                <w:i/>
                <w:sz w:val="18"/>
                <w:szCs w:val="18"/>
              </w:rPr>
              <w:t>ի</w:t>
            </w:r>
            <w:r w:rsidRPr="00841731">
              <w:rPr>
                <w:rFonts w:ascii="GHEA Grapalat" w:hAnsi="GHEA Grapalat"/>
                <w:i/>
                <w:sz w:val="18"/>
                <w:szCs w:val="18"/>
              </w:rPr>
              <w:t xml:space="preserve"> </w:t>
            </w:r>
            <w:r w:rsidRPr="00841731">
              <w:rPr>
                <w:rFonts w:ascii="GHEA Grapalat" w:hAnsi="GHEA Grapalat" w:cs="Sylfaen"/>
                <w:i/>
                <w:sz w:val="18"/>
                <w:szCs w:val="18"/>
              </w:rPr>
              <w:t>թիվ</w:t>
            </w:r>
            <w:r w:rsidRPr="00841731">
              <w:rPr>
                <w:rFonts w:ascii="GHEA Grapalat" w:hAnsi="GHEA Grapalat"/>
                <w:i/>
                <w:sz w:val="18"/>
                <w:szCs w:val="18"/>
              </w:rPr>
              <w:t xml:space="preserve"> 744-</w:t>
            </w:r>
            <w:r w:rsidRPr="00841731">
              <w:rPr>
                <w:rFonts w:ascii="GHEA Grapalat" w:hAnsi="GHEA Grapalat" w:cs="Sylfaen"/>
                <w:i/>
                <w:sz w:val="18"/>
                <w:szCs w:val="18"/>
              </w:rPr>
              <w:t>Ն</w:t>
            </w:r>
            <w:r w:rsidRPr="00841731">
              <w:rPr>
                <w:rFonts w:ascii="GHEA Grapalat" w:hAnsi="GHEA Grapalat"/>
                <w:i/>
                <w:sz w:val="18"/>
                <w:szCs w:val="18"/>
              </w:rPr>
              <w:t xml:space="preserve"> </w:t>
            </w:r>
            <w:r w:rsidRPr="00841731">
              <w:rPr>
                <w:rFonts w:ascii="GHEA Grapalat" w:hAnsi="GHEA Grapalat" w:cs="Sylfaen"/>
                <w:i/>
                <w:sz w:val="18"/>
                <w:szCs w:val="18"/>
              </w:rPr>
              <w:t>որոշմ</w:t>
            </w:r>
            <w:r w:rsidRPr="00841731">
              <w:rPr>
                <w:rFonts w:ascii="GHEA Grapalat" w:hAnsi="GHEA Grapalat"/>
                <w:i/>
                <w:sz w:val="18"/>
                <w:szCs w:val="18"/>
              </w:rPr>
              <w:t xml:space="preserve"> </w:t>
            </w:r>
            <w:r w:rsidRPr="00841731">
              <w:rPr>
                <w:rFonts w:ascii="GHEA Grapalat" w:hAnsi="GHEA Grapalat" w:cs="Sylfaen"/>
                <w:i/>
                <w:sz w:val="18"/>
                <w:szCs w:val="18"/>
              </w:rPr>
              <w:t>ամբ</w:t>
            </w:r>
            <w:r w:rsidRPr="00841731">
              <w:rPr>
                <w:rFonts w:ascii="GHEA Grapalat" w:hAnsi="GHEA Grapalat"/>
                <w:i/>
                <w:sz w:val="18"/>
                <w:szCs w:val="18"/>
              </w:rPr>
              <w:t xml:space="preserve"> </w:t>
            </w:r>
            <w:r w:rsidRPr="00841731">
              <w:rPr>
                <w:rFonts w:ascii="GHEA Grapalat" w:hAnsi="GHEA Grapalat" w:cs="Sylfaen"/>
                <w:i/>
                <w:sz w:val="18"/>
                <w:szCs w:val="18"/>
              </w:rPr>
              <w:t>հաստատված</w:t>
            </w:r>
            <w:r w:rsidRPr="00841731">
              <w:rPr>
                <w:rFonts w:ascii="GHEA Grapalat" w:hAnsi="GHEA Grapalat"/>
                <w:i/>
                <w:sz w:val="18"/>
                <w:szCs w:val="18"/>
              </w:rPr>
              <w:t xml:space="preserve"> “</w:t>
            </w:r>
            <w:r w:rsidRPr="00841731">
              <w:rPr>
                <w:rFonts w:ascii="GHEA Grapalat" w:hAnsi="GHEA Grapalat" w:cs="Sylfaen"/>
                <w:i/>
                <w:sz w:val="18"/>
                <w:szCs w:val="18"/>
              </w:rPr>
              <w:t>Հյութերին</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հյութամթերքներին</w:t>
            </w:r>
            <w:r w:rsidRPr="00841731">
              <w:rPr>
                <w:rFonts w:ascii="GHEA Grapalat" w:hAnsi="GHEA Grapalat"/>
                <w:i/>
                <w:sz w:val="18"/>
                <w:szCs w:val="18"/>
              </w:rPr>
              <w:t xml:space="preserve"> </w:t>
            </w:r>
            <w:r w:rsidRPr="00841731">
              <w:rPr>
                <w:rFonts w:ascii="GHEA Grapalat" w:hAnsi="GHEA Grapalat" w:cs="Sylfaen"/>
                <w:i/>
                <w:sz w:val="18"/>
                <w:szCs w:val="18"/>
              </w:rPr>
              <w:t>ներկայացվող</w:t>
            </w:r>
            <w:r w:rsidRPr="00841731">
              <w:rPr>
                <w:rFonts w:ascii="GHEA Grapalat" w:hAnsi="GHEA Grapalat"/>
                <w:i/>
                <w:sz w:val="18"/>
                <w:szCs w:val="18"/>
              </w:rPr>
              <w:t xml:space="preserve"> </w:t>
            </w:r>
            <w:r w:rsidRPr="00841731">
              <w:rPr>
                <w:rFonts w:ascii="GHEA Grapalat" w:hAnsi="GHEA Grapalat" w:cs="Sylfaen"/>
                <w:i/>
                <w:sz w:val="18"/>
                <w:szCs w:val="18"/>
              </w:rPr>
              <w:t>պահանջների</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կանոնակարգի</w:t>
            </w:r>
            <w:r w:rsidRPr="00841731">
              <w:rPr>
                <w:rFonts w:ascii="GHEA Grapalat" w:hAnsi="GHEA Grapalat"/>
                <w:i/>
                <w:sz w:val="18"/>
                <w:szCs w:val="18"/>
              </w:rPr>
              <w:t>”,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p>
        </w:tc>
        <w:tc>
          <w:tcPr>
            <w:tcW w:w="708" w:type="dxa"/>
            <w:vAlign w:val="center"/>
          </w:tcPr>
          <w:p w:rsidR="00841731" w:rsidRPr="00841731" w:rsidRDefault="00841731" w:rsidP="00052650">
            <w:pPr>
              <w:jc w:val="center"/>
              <w:rPr>
                <w:rFonts w:ascii="GHEA Grapalat" w:hAnsi="GHEA Grapalat"/>
                <w:sz w:val="18"/>
                <w:szCs w:val="18"/>
                <w:lang w:val="hy-AM"/>
              </w:rPr>
            </w:pPr>
            <w:r w:rsidRPr="00841731">
              <w:rPr>
                <w:rFonts w:ascii="GHEA Grapalat" w:hAnsi="GHEA Grapalat"/>
                <w:sz w:val="18"/>
                <w:szCs w:val="18"/>
                <w:lang w:val="hy-AM"/>
              </w:rPr>
              <w:t>լիտր</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390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1C5AA6" w:rsidTr="001C5AA6">
        <w:trPr>
          <w:trHeight w:val="246"/>
        </w:trPr>
        <w:tc>
          <w:tcPr>
            <w:tcW w:w="827" w:type="dxa"/>
            <w:vAlign w:val="center"/>
          </w:tcPr>
          <w:p w:rsidR="00841731" w:rsidRPr="001C5AA6" w:rsidRDefault="001C5AA6" w:rsidP="00052650">
            <w:pPr>
              <w:jc w:val="center"/>
              <w:rPr>
                <w:rFonts w:ascii="GHEA Grapalat" w:hAnsi="GHEA Grapalat"/>
                <w:sz w:val="18"/>
                <w:szCs w:val="18"/>
              </w:rPr>
            </w:pPr>
            <w:r>
              <w:rPr>
                <w:rFonts w:ascii="GHEA Grapalat" w:hAnsi="GHEA Grapalat"/>
                <w:sz w:val="18"/>
                <w:szCs w:val="18"/>
              </w:rPr>
              <w:t>3</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15421100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Calibri"/>
                <w:sz w:val="18"/>
                <w:szCs w:val="18"/>
                <w:lang w:val="ru-RU"/>
              </w:rPr>
              <w:t xml:space="preserve">Բուսական յուղ </w:t>
            </w:r>
            <w:r w:rsidRPr="00841731">
              <w:rPr>
                <w:rFonts w:ascii="GHEA Grapalat" w:hAnsi="GHEA Grapalat" w:cs="Calibri"/>
                <w:sz w:val="18"/>
                <w:szCs w:val="18"/>
              </w:rPr>
              <w:t>(</w:t>
            </w:r>
            <w:r w:rsidRPr="00841731">
              <w:rPr>
                <w:rFonts w:ascii="GHEA Grapalat" w:hAnsi="GHEA Grapalat" w:cs="Calibri"/>
                <w:sz w:val="18"/>
                <w:szCs w:val="18"/>
                <w:lang w:val="hy-AM"/>
              </w:rPr>
              <w:t>ձեթ</w:t>
            </w:r>
            <w:r w:rsidRPr="00841731">
              <w:rPr>
                <w:rFonts w:ascii="GHEA Grapalat" w:hAnsi="GHEA Grapalat" w:cs="Calibri"/>
                <w:sz w:val="18"/>
                <w:szCs w:val="18"/>
              </w:rPr>
              <w:t>)</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rPr>
            </w:pPr>
            <w:r w:rsidRPr="00841731">
              <w:rPr>
                <w:rFonts w:ascii="GHEA Grapalat" w:hAnsi="GHEA Grapalat" w:cs="Sylfaen"/>
                <w:i/>
                <w:sz w:val="18"/>
                <w:szCs w:val="18"/>
              </w:rPr>
              <w:t>Պատրաստված</w:t>
            </w:r>
            <w:r w:rsidRPr="00841731">
              <w:rPr>
                <w:rFonts w:ascii="GHEA Grapalat" w:hAnsi="GHEA Grapalat"/>
                <w:i/>
                <w:sz w:val="18"/>
                <w:szCs w:val="18"/>
              </w:rPr>
              <w:t xml:space="preserve"> </w:t>
            </w:r>
            <w:r w:rsidRPr="00841731">
              <w:rPr>
                <w:rFonts w:ascii="GHEA Grapalat" w:hAnsi="GHEA Grapalat" w:cs="Sylfaen"/>
                <w:i/>
                <w:sz w:val="18"/>
                <w:szCs w:val="18"/>
              </w:rPr>
              <w:t>արևածաղկի</w:t>
            </w:r>
            <w:r w:rsidRPr="00841731">
              <w:rPr>
                <w:rFonts w:ascii="GHEA Grapalat" w:hAnsi="GHEA Grapalat"/>
                <w:i/>
                <w:sz w:val="18"/>
                <w:szCs w:val="18"/>
              </w:rPr>
              <w:t xml:space="preserve"> </w:t>
            </w:r>
            <w:r w:rsidRPr="00841731">
              <w:rPr>
                <w:rFonts w:ascii="GHEA Grapalat" w:hAnsi="GHEA Grapalat" w:cs="Sylfaen"/>
                <w:i/>
                <w:sz w:val="18"/>
                <w:szCs w:val="18"/>
              </w:rPr>
              <w:t>սերմերի</w:t>
            </w:r>
            <w:r w:rsidRPr="00841731">
              <w:rPr>
                <w:rFonts w:ascii="GHEA Grapalat" w:hAnsi="GHEA Grapalat"/>
                <w:i/>
                <w:sz w:val="18"/>
                <w:szCs w:val="18"/>
              </w:rPr>
              <w:t xml:space="preserve"> </w:t>
            </w:r>
            <w:r w:rsidRPr="00841731">
              <w:rPr>
                <w:rFonts w:ascii="GHEA Grapalat" w:hAnsi="GHEA Grapalat" w:cs="Sylfaen"/>
                <w:i/>
                <w:sz w:val="18"/>
                <w:szCs w:val="18"/>
              </w:rPr>
              <w:t>լուծամզման</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ճզմման</w:t>
            </w:r>
            <w:r w:rsidRPr="00841731">
              <w:rPr>
                <w:rFonts w:ascii="GHEA Grapalat" w:hAnsi="GHEA Grapalat"/>
                <w:i/>
                <w:sz w:val="18"/>
                <w:szCs w:val="18"/>
              </w:rPr>
              <w:t xml:space="preserve"> </w:t>
            </w:r>
            <w:r w:rsidRPr="00841731">
              <w:rPr>
                <w:rFonts w:ascii="GHEA Grapalat" w:hAnsi="GHEA Grapalat" w:cs="Sylfaen"/>
                <w:i/>
                <w:sz w:val="18"/>
                <w:szCs w:val="18"/>
              </w:rPr>
              <w:t>եղանակով</w:t>
            </w:r>
            <w:r w:rsidRPr="00841731">
              <w:rPr>
                <w:rFonts w:ascii="GHEA Grapalat" w:hAnsi="GHEA Grapalat"/>
                <w:i/>
                <w:sz w:val="18"/>
                <w:szCs w:val="18"/>
              </w:rPr>
              <w:t xml:space="preserve">, </w:t>
            </w:r>
            <w:r w:rsidRPr="00841731">
              <w:rPr>
                <w:rFonts w:ascii="GHEA Grapalat" w:hAnsi="GHEA Grapalat" w:cs="Sylfaen"/>
                <w:i/>
                <w:sz w:val="18"/>
                <w:szCs w:val="18"/>
              </w:rPr>
              <w:t>բարձր</w:t>
            </w:r>
            <w:r w:rsidRPr="00841731">
              <w:rPr>
                <w:rFonts w:ascii="GHEA Grapalat" w:hAnsi="GHEA Grapalat"/>
                <w:i/>
                <w:sz w:val="18"/>
                <w:szCs w:val="18"/>
              </w:rPr>
              <w:t xml:space="preserve">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զտված</w:t>
            </w:r>
            <w:r w:rsidRPr="00841731">
              <w:rPr>
                <w:rFonts w:ascii="GHEA Grapalat" w:hAnsi="GHEA Grapalat"/>
                <w:i/>
                <w:sz w:val="18"/>
                <w:szCs w:val="18"/>
              </w:rPr>
              <w:t xml:space="preserve">, </w:t>
            </w:r>
            <w:r w:rsidRPr="00841731">
              <w:rPr>
                <w:rFonts w:ascii="GHEA Grapalat" w:hAnsi="GHEA Grapalat" w:cs="Sylfaen"/>
                <w:i/>
                <w:sz w:val="18"/>
                <w:szCs w:val="18"/>
              </w:rPr>
              <w:t>հոտազերծված</w:t>
            </w:r>
            <w:r w:rsidRPr="00841731">
              <w:rPr>
                <w:rFonts w:ascii="GHEA Grapalat" w:hAnsi="GHEA Grapalat"/>
                <w:i/>
                <w:sz w:val="18"/>
                <w:szCs w:val="18"/>
              </w:rPr>
              <w:t xml:space="preserve"> , </w:t>
            </w:r>
            <w:r w:rsidRPr="00841731">
              <w:rPr>
                <w:rFonts w:ascii="GHEA Grapalat" w:hAnsi="GHEA Grapalat" w:cs="Sylfaen"/>
                <w:i/>
                <w:sz w:val="18"/>
                <w:szCs w:val="18"/>
              </w:rPr>
              <w:lastRenderedPageBreak/>
              <w:t>փաթեթավորումը</w:t>
            </w:r>
            <w:r w:rsidRPr="00841731">
              <w:rPr>
                <w:rFonts w:ascii="GHEA Grapalat" w:hAnsi="GHEA Grapalat"/>
                <w:i/>
                <w:sz w:val="18"/>
                <w:szCs w:val="18"/>
              </w:rPr>
              <w:t xml:space="preserve">` </w:t>
            </w:r>
            <w:r w:rsidRPr="00841731">
              <w:rPr>
                <w:rFonts w:ascii="GHEA Grapalat" w:hAnsi="GHEA Grapalat" w:cs="Sylfaen"/>
                <w:i/>
                <w:sz w:val="18"/>
                <w:szCs w:val="18"/>
              </w:rPr>
              <w:t>շշալցված</w:t>
            </w:r>
            <w:r w:rsidRPr="00841731">
              <w:rPr>
                <w:rFonts w:ascii="GHEA Grapalat" w:hAnsi="GHEA Grapalat"/>
                <w:i/>
                <w:sz w:val="18"/>
                <w:szCs w:val="18"/>
              </w:rPr>
              <w:t xml:space="preserve"> </w:t>
            </w:r>
            <w:r w:rsidRPr="00841731">
              <w:rPr>
                <w:rFonts w:ascii="GHEA Grapalat" w:hAnsi="GHEA Grapalat" w:cs="Sylfaen"/>
                <w:i/>
                <w:sz w:val="18"/>
                <w:szCs w:val="18"/>
              </w:rPr>
              <w:t>մինչև</w:t>
            </w:r>
            <w:r w:rsidRPr="00841731">
              <w:rPr>
                <w:rFonts w:ascii="GHEA Grapalat" w:hAnsi="GHEA Grapalat"/>
                <w:i/>
                <w:sz w:val="18"/>
                <w:szCs w:val="18"/>
              </w:rPr>
              <w:t xml:space="preserve"> 5</w:t>
            </w:r>
            <w:r w:rsidRPr="00841731">
              <w:rPr>
                <w:rFonts w:ascii="GHEA Grapalat" w:hAnsi="GHEA Grapalat" w:cs="Sylfaen"/>
                <w:i/>
                <w:sz w:val="18"/>
                <w:szCs w:val="18"/>
              </w:rPr>
              <w:t>լ</w:t>
            </w:r>
            <w:r w:rsidRPr="00841731">
              <w:rPr>
                <w:rFonts w:ascii="GHEA Grapalat" w:hAnsi="GHEA Grapalat"/>
                <w:i/>
                <w:sz w:val="18"/>
                <w:szCs w:val="18"/>
              </w:rPr>
              <w:t xml:space="preserve"> </w:t>
            </w:r>
            <w:r w:rsidRPr="00841731">
              <w:rPr>
                <w:rFonts w:ascii="GHEA Grapalat" w:hAnsi="GHEA Grapalat" w:cs="Sylfaen"/>
                <w:i/>
                <w:sz w:val="18"/>
                <w:szCs w:val="18"/>
              </w:rPr>
              <w:t>տարողություններում</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1129-93</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Պիտանելիության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80 %</w:t>
            </w:r>
          </w:p>
        </w:tc>
        <w:tc>
          <w:tcPr>
            <w:tcW w:w="708" w:type="dxa"/>
            <w:vAlign w:val="center"/>
          </w:tcPr>
          <w:p w:rsidR="00841731" w:rsidRPr="00841731" w:rsidRDefault="00841731" w:rsidP="00052650">
            <w:pPr>
              <w:jc w:val="center"/>
              <w:rPr>
                <w:rFonts w:ascii="GHEA Grapalat" w:hAnsi="GHEA Grapalat" w:cs="Sylfaen"/>
                <w:bCs/>
                <w:sz w:val="18"/>
                <w:szCs w:val="18"/>
              </w:rPr>
            </w:pPr>
            <w:r w:rsidRPr="00841731">
              <w:rPr>
                <w:rFonts w:ascii="GHEA Grapalat" w:hAnsi="GHEA Grapalat" w:cs="Sylfaen"/>
                <w:bCs/>
                <w:sz w:val="18"/>
                <w:szCs w:val="18"/>
              </w:rPr>
              <w:lastRenderedPageBreak/>
              <w:t>լիտր</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62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lastRenderedPageBreak/>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val="restart"/>
          </w:tcPr>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841731">
            <w:pPr>
              <w:jc w:val="center"/>
              <w:rPr>
                <w:rFonts w:ascii="GHEA Grapalat" w:hAnsi="GHEA Grapalat"/>
                <w:sz w:val="18"/>
                <w:szCs w:val="18"/>
                <w:lang w:val="ru-RU"/>
              </w:rPr>
            </w:pPr>
            <w:r w:rsidRPr="00841731">
              <w:rPr>
                <w:rFonts w:ascii="GHEA Grapalat" w:hAnsi="GHEA Grapalat"/>
                <w:sz w:val="18"/>
                <w:szCs w:val="18"/>
                <w:lang w:val="ru-RU"/>
              </w:rPr>
              <w:t>1-</w:t>
            </w:r>
            <w:r w:rsidRPr="00841731">
              <w:rPr>
                <w:rFonts w:ascii="GHEA Grapalat" w:hAnsi="GHEA Grapalat"/>
                <w:sz w:val="18"/>
                <w:szCs w:val="18"/>
              </w:rPr>
              <w:t>ին</w:t>
            </w:r>
            <w:r w:rsidRPr="00841731">
              <w:rPr>
                <w:rFonts w:ascii="GHEA Grapalat" w:hAnsi="GHEA Grapalat"/>
                <w:sz w:val="18"/>
                <w:szCs w:val="18"/>
                <w:lang w:val="ru-RU"/>
              </w:rPr>
              <w:t xml:space="preserve"> </w:t>
            </w:r>
            <w:r w:rsidRPr="00841731">
              <w:rPr>
                <w:rFonts w:ascii="GHEA Grapalat" w:hAnsi="GHEA Grapalat"/>
                <w:sz w:val="18"/>
                <w:szCs w:val="18"/>
              </w:rPr>
              <w:t>մատակարարումը</w:t>
            </w:r>
            <w:r w:rsidRPr="00841731">
              <w:rPr>
                <w:rFonts w:ascii="GHEA Grapalat" w:hAnsi="GHEA Grapalat"/>
                <w:sz w:val="18"/>
                <w:szCs w:val="18"/>
                <w:lang w:val="ru-RU"/>
              </w:rPr>
              <w:t xml:space="preserve"> </w:t>
            </w:r>
            <w:r w:rsidRPr="00841731">
              <w:rPr>
                <w:rFonts w:ascii="GHEA Grapalat" w:hAnsi="GHEA Grapalat"/>
                <w:sz w:val="18"/>
                <w:szCs w:val="18"/>
              </w:rPr>
              <w:t>կկատարվի</w:t>
            </w:r>
            <w:r w:rsidRPr="00841731">
              <w:rPr>
                <w:rFonts w:ascii="GHEA Grapalat" w:hAnsi="GHEA Grapalat"/>
                <w:sz w:val="18"/>
                <w:szCs w:val="18"/>
                <w:lang w:val="ru-RU"/>
              </w:rPr>
              <w:t xml:space="preserve"> </w:t>
            </w:r>
            <w:r w:rsidRPr="00841731">
              <w:rPr>
                <w:rFonts w:ascii="GHEA Grapalat" w:hAnsi="GHEA Grapalat"/>
                <w:sz w:val="18"/>
                <w:szCs w:val="18"/>
              </w:rPr>
              <w:t>համաձայնագրի</w:t>
            </w:r>
            <w:r w:rsidRPr="00841731">
              <w:rPr>
                <w:rFonts w:ascii="GHEA Grapalat" w:hAnsi="GHEA Grapalat"/>
                <w:sz w:val="18"/>
                <w:szCs w:val="18"/>
                <w:lang w:val="ru-RU"/>
              </w:rPr>
              <w:t xml:space="preserve"> </w:t>
            </w:r>
            <w:r w:rsidRPr="00841731">
              <w:rPr>
                <w:rFonts w:ascii="GHEA Grapalat" w:hAnsi="GHEA Grapalat"/>
                <w:sz w:val="18"/>
                <w:szCs w:val="18"/>
              </w:rPr>
              <w:t>կնքման</w:t>
            </w:r>
            <w:r w:rsidRPr="00841731">
              <w:rPr>
                <w:rFonts w:ascii="GHEA Grapalat" w:hAnsi="GHEA Grapalat"/>
                <w:sz w:val="18"/>
                <w:szCs w:val="18"/>
                <w:lang w:val="ru-RU"/>
              </w:rPr>
              <w:t xml:space="preserve"> </w:t>
            </w:r>
            <w:r w:rsidRPr="00841731">
              <w:rPr>
                <w:rFonts w:ascii="GHEA Grapalat" w:hAnsi="GHEA Grapalat"/>
                <w:sz w:val="18"/>
                <w:szCs w:val="18"/>
              </w:rPr>
              <w:t>պահից</w:t>
            </w:r>
            <w:r w:rsidRPr="00841731">
              <w:rPr>
                <w:rFonts w:ascii="GHEA Grapalat" w:hAnsi="GHEA Grapalat"/>
                <w:sz w:val="18"/>
                <w:szCs w:val="18"/>
                <w:lang w:val="ru-RU"/>
              </w:rPr>
              <w:t xml:space="preserve"> </w:t>
            </w:r>
          </w:p>
        </w:tc>
      </w:tr>
      <w:tr w:rsidR="00841731" w:rsidRPr="001C5AA6" w:rsidTr="001C5AA6">
        <w:trPr>
          <w:trHeight w:val="246"/>
        </w:trPr>
        <w:tc>
          <w:tcPr>
            <w:tcW w:w="827" w:type="dxa"/>
            <w:vAlign w:val="center"/>
          </w:tcPr>
          <w:p w:rsidR="00841731" w:rsidRPr="001C5AA6" w:rsidRDefault="001C5AA6" w:rsidP="00052650">
            <w:pPr>
              <w:jc w:val="center"/>
              <w:rPr>
                <w:rFonts w:ascii="GHEA Grapalat" w:hAnsi="GHEA Grapalat"/>
                <w:sz w:val="18"/>
                <w:szCs w:val="18"/>
              </w:rPr>
            </w:pPr>
            <w:r>
              <w:rPr>
                <w:rFonts w:ascii="GHEA Grapalat" w:hAnsi="GHEA Grapalat"/>
                <w:sz w:val="18"/>
                <w:szCs w:val="18"/>
              </w:rPr>
              <w:lastRenderedPageBreak/>
              <w:t>4</w:t>
            </w:r>
          </w:p>
        </w:tc>
        <w:tc>
          <w:tcPr>
            <w:tcW w:w="1171"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rPr>
              <w:t>1533115</w:t>
            </w:r>
            <w:r w:rsidRPr="00841731">
              <w:rPr>
                <w:rFonts w:ascii="GHEA Grapalat" w:hAnsi="GHEA Grapalat"/>
                <w:sz w:val="18"/>
                <w:szCs w:val="18"/>
                <w:lang w:val="ru-RU"/>
              </w:rPr>
              <w:t>3</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Calibri"/>
                <w:sz w:val="18"/>
                <w:szCs w:val="18"/>
              </w:rPr>
              <w:t>ոսպ, ամբողջական</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rPr>
            </w:pPr>
            <w:r w:rsidRPr="00841731">
              <w:rPr>
                <w:rFonts w:ascii="GHEA Grapalat" w:hAnsi="GHEA Grapalat" w:cs="Sylfaen"/>
                <w:i/>
                <w:sz w:val="18"/>
                <w:szCs w:val="18"/>
              </w:rPr>
              <w:t>Երեք</w:t>
            </w:r>
            <w:r w:rsidRPr="00841731">
              <w:rPr>
                <w:rFonts w:ascii="GHEA Grapalat" w:hAnsi="GHEA Grapalat"/>
                <w:i/>
                <w:sz w:val="18"/>
                <w:szCs w:val="18"/>
              </w:rPr>
              <w:t xml:space="preserve">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համասեռ</w:t>
            </w:r>
            <w:r w:rsidRPr="00841731">
              <w:rPr>
                <w:rFonts w:ascii="GHEA Grapalat" w:hAnsi="GHEA Grapalat"/>
                <w:i/>
                <w:sz w:val="18"/>
                <w:szCs w:val="18"/>
              </w:rPr>
              <w:t xml:space="preserve">, </w:t>
            </w:r>
            <w:r w:rsidRPr="00841731">
              <w:rPr>
                <w:rFonts w:ascii="GHEA Grapalat" w:hAnsi="GHEA Grapalat" w:cs="Sylfaen"/>
                <w:i/>
                <w:sz w:val="18"/>
                <w:szCs w:val="18"/>
              </w:rPr>
              <w:t>մաքուր</w:t>
            </w:r>
            <w:r w:rsidRPr="00841731">
              <w:rPr>
                <w:rFonts w:ascii="GHEA Grapalat" w:hAnsi="GHEA Grapalat"/>
                <w:i/>
                <w:sz w:val="18"/>
                <w:szCs w:val="18"/>
              </w:rPr>
              <w:t xml:space="preserve">, </w:t>
            </w:r>
            <w:r w:rsidRPr="00841731">
              <w:rPr>
                <w:rFonts w:ascii="GHEA Grapalat" w:hAnsi="GHEA Grapalat" w:cs="Sylfaen"/>
                <w:i/>
                <w:sz w:val="18"/>
                <w:szCs w:val="18"/>
              </w:rPr>
              <w:t>չոր</w:t>
            </w:r>
            <w:r w:rsidRPr="00841731">
              <w:rPr>
                <w:rFonts w:ascii="GHEA Grapalat" w:hAnsi="GHEA Grapalat"/>
                <w:i/>
                <w:sz w:val="18"/>
                <w:szCs w:val="18"/>
              </w:rPr>
              <w:t xml:space="preserve">` </w:t>
            </w:r>
            <w:r w:rsidRPr="00841731">
              <w:rPr>
                <w:rFonts w:ascii="GHEA Grapalat" w:hAnsi="GHEA Grapalat" w:cs="Sylfaen"/>
                <w:i/>
                <w:sz w:val="18"/>
                <w:szCs w:val="18"/>
              </w:rPr>
              <w:t>խոնավությունը</w:t>
            </w:r>
            <w:r w:rsidRPr="00841731">
              <w:rPr>
                <w:rFonts w:ascii="GHEA Grapalat" w:hAnsi="GHEA Grapalat"/>
                <w:i/>
                <w:sz w:val="18"/>
                <w:szCs w:val="18"/>
              </w:rPr>
              <w:t xml:space="preserve">` 14,0-17,0 %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ավելի</w:t>
            </w:r>
            <w:r w:rsidRPr="00841731">
              <w:rPr>
                <w:rFonts w:ascii="GHEA Grapalat" w:hAnsi="GHEA Grapalat"/>
                <w:i/>
                <w:sz w:val="18"/>
                <w:szCs w:val="18"/>
              </w:rPr>
              <w:t xml:space="preserve">:  </w:t>
            </w:r>
            <w:r w:rsidRPr="00841731">
              <w:rPr>
                <w:rFonts w:ascii="GHEA Grapalat" w:hAnsi="GHEA Grapalat" w:cs="Sylfaen"/>
                <w:i/>
                <w:sz w:val="18"/>
                <w:szCs w:val="18"/>
              </w:rPr>
              <w:t>Փաթեթավորումը</w:t>
            </w:r>
            <w:r w:rsidRPr="00841731">
              <w:rPr>
                <w:rFonts w:ascii="GHEA Grapalat" w:hAnsi="GHEA Grapalat"/>
                <w:i/>
                <w:sz w:val="18"/>
                <w:szCs w:val="18"/>
              </w:rPr>
              <w:t xml:space="preserve"> </w:t>
            </w:r>
            <w:r w:rsidRPr="00841731">
              <w:rPr>
                <w:rFonts w:ascii="GHEA Grapalat" w:hAnsi="GHEA Grapalat" w:cs="Sylfaen"/>
                <w:i/>
                <w:sz w:val="18"/>
                <w:szCs w:val="18"/>
              </w:rPr>
              <w:t>մինչև</w:t>
            </w:r>
            <w:r w:rsidRPr="00841731">
              <w:rPr>
                <w:rFonts w:ascii="GHEA Grapalat" w:hAnsi="GHEA Grapalat"/>
                <w:i/>
                <w:sz w:val="18"/>
                <w:szCs w:val="18"/>
              </w:rPr>
              <w:t xml:space="preserve"> 50 </w:t>
            </w:r>
            <w:r w:rsidRPr="00841731">
              <w:rPr>
                <w:rFonts w:ascii="GHEA Grapalat" w:hAnsi="GHEA Grapalat" w:cs="Sylfaen"/>
                <w:i/>
                <w:sz w:val="18"/>
                <w:szCs w:val="18"/>
              </w:rPr>
              <w:t>կգ</w:t>
            </w:r>
            <w:r w:rsidRPr="00841731">
              <w:rPr>
                <w:rFonts w:ascii="GHEA Grapalat" w:hAnsi="GHEA Grapalat"/>
                <w:i/>
                <w:sz w:val="18"/>
                <w:szCs w:val="18"/>
              </w:rPr>
              <w:t xml:space="preserve"> </w:t>
            </w:r>
            <w:r w:rsidRPr="00841731">
              <w:rPr>
                <w:rFonts w:ascii="GHEA Grapalat" w:hAnsi="GHEA Grapalat" w:cs="Sylfaen"/>
                <w:i/>
                <w:sz w:val="18"/>
                <w:szCs w:val="18"/>
              </w:rPr>
              <w:t>գործարանային</w:t>
            </w:r>
            <w:r w:rsidRPr="00841731">
              <w:rPr>
                <w:rFonts w:ascii="GHEA Grapalat" w:hAnsi="GHEA Grapalat"/>
                <w:i/>
                <w:sz w:val="18"/>
                <w:szCs w:val="18"/>
              </w:rPr>
              <w:t xml:space="preserve"> </w:t>
            </w:r>
            <w:r w:rsidRPr="00841731">
              <w:rPr>
                <w:rFonts w:ascii="GHEA Grapalat" w:hAnsi="GHEA Grapalat" w:cs="Sylfaen"/>
                <w:i/>
                <w:sz w:val="18"/>
                <w:szCs w:val="18"/>
              </w:rPr>
              <w:t>պարկերով</w:t>
            </w:r>
            <w:r w:rsidRPr="00841731">
              <w:rPr>
                <w:rFonts w:ascii="GHEA Grapalat" w:hAnsi="GHEA Grapalat"/>
                <w:i/>
                <w:sz w:val="18"/>
                <w:szCs w:val="18"/>
              </w:rPr>
              <w:t xml:space="preserve">, </w:t>
            </w:r>
            <w:r w:rsidRPr="00841731">
              <w:rPr>
                <w:rFonts w:ascii="GHEA Grapalat" w:hAnsi="GHEA Grapalat" w:cs="Sylfaen"/>
                <w:i/>
                <w:sz w:val="18"/>
                <w:szCs w:val="18"/>
              </w:rPr>
              <w:t>Պիտանելիության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70 %</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bCs/>
                <w:sz w:val="18"/>
                <w:szCs w:val="18"/>
              </w:rPr>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82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2-</w:t>
            </w:r>
            <w:r w:rsidRPr="00841731">
              <w:rPr>
                <w:rFonts w:ascii="GHEA Grapalat" w:hAnsi="GHEA Grapalat" w:cs="Calibri"/>
                <w:sz w:val="18"/>
                <w:szCs w:val="18"/>
              </w:rPr>
              <w:t>րդ</w:t>
            </w:r>
            <w:r w:rsidRPr="00841731">
              <w:rPr>
                <w:rFonts w:ascii="GHEA Grapalat" w:hAnsi="GHEA Grapalat" w:cs="Calibri"/>
                <w:sz w:val="18"/>
                <w:szCs w:val="18"/>
                <w:lang w:val="ru-RU"/>
              </w:rPr>
              <w:t xml:space="preserve"> </w:t>
            </w:r>
            <w:r w:rsidRPr="00841731">
              <w:rPr>
                <w:rFonts w:ascii="GHEA Grapalat" w:hAnsi="GHEA Grapalat" w:cs="Calibri"/>
                <w:sz w:val="18"/>
                <w:szCs w:val="18"/>
              </w:rPr>
              <w:t>մատակարարումը</w:t>
            </w:r>
            <w:r w:rsidRPr="00841731">
              <w:rPr>
                <w:rFonts w:ascii="GHEA Grapalat" w:hAnsi="GHEA Grapalat" w:cs="Calibri"/>
                <w:sz w:val="18"/>
                <w:szCs w:val="18"/>
                <w:lang w:val="ru-RU"/>
              </w:rPr>
              <w:t xml:space="preserve">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w:t>
            </w:r>
            <w:r w:rsidRPr="00841731">
              <w:rPr>
                <w:rFonts w:ascii="GHEA Grapalat" w:hAnsi="GHEA Grapalat" w:cs="Calibri"/>
                <w:sz w:val="18"/>
                <w:szCs w:val="18"/>
              </w:rPr>
              <w:t>նախապես</w:t>
            </w:r>
            <w:r w:rsidRPr="00841731">
              <w:rPr>
                <w:rFonts w:ascii="GHEA Grapalat" w:hAnsi="GHEA Grapalat" w:cs="Calibri"/>
                <w:sz w:val="18"/>
                <w:szCs w:val="18"/>
                <w:lang w:val="ru-RU"/>
              </w:rPr>
              <w:t xml:space="preserve">  </w:t>
            </w:r>
            <w:r w:rsidRPr="00841731">
              <w:rPr>
                <w:rFonts w:ascii="GHEA Grapalat" w:hAnsi="GHEA Grapalat" w:cs="Calibri"/>
                <w:sz w:val="18"/>
                <w:szCs w:val="18"/>
              </w:rPr>
              <w:t>պատվերի</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1C5AA6" w:rsidTr="001C5AA6">
        <w:trPr>
          <w:trHeight w:val="246"/>
        </w:trPr>
        <w:tc>
          <w:tcPr>
            <w:tcW w:w="827" w:type="dxa"/>
            <w:vAlign w:val="center"/>
          </w:tcPr>
          <w:p w:rsidR="00841731" w:rsidRPr="00841731" w:rsidRDefault="001C5AA6" w:rsidP="00052650">
            <w:pPr>
              <w:jc w:val="center"/>
              <w:rPr>
                <w:rFonts w:ascii="GHEA Grapalat" w:hAnsi="GHEA Grapalat"/>
                <w:sz w:val="18"/>
                <w:szCs w:val="18"/>
                <w:lang w:val="ru-RU"/>
              </w:rPr>
            </w:pPr>
            <w:r>
              <w:rPr>
                <w:rFonts w:ascii="GHEA Grapalat" w:hAnsi="GHEA Grapalat"/>
                <w:sz w:val="18"/>
                <w:szCs w:val="18"/>
              </w:rPr>
              <w:t>5</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03211300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Calibri"/>
                <w:sz w:val="18"/>
                <w:szCs w:val="18"/>
              </w:rPr>
              <w:t>Մաքրած բրինձ</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rPr>
            </w:pPr>
            <w:r w:rsidRPr="00841731">
              <w:rPr>
                <w:rFonts w:ascii="GHEA Grapalat" w:hAnsi="GHEA Grapalat" w:cs="Sylfaen"/>
                <w:i/>
                <w:sz w:val="18"/>
                <w:szCs w:val="18"/>
              </w:rPr>
              <w:t>Սպիտակ</w:t>
            </w:r>
            <w:r w:rsidRPr="00841731">
              <w:rPr>
                <w:rFonts w:ascii="GHEA Grapalat" w:hAnsi="GHEA Grapalat"/>
                <w:i/>
                <w:sz w:val="18"/>
                <w:szCs w:val="18"/>
              </w:rPr>
              <w:t xml:space="preserve">, </w:t>
            </w:r>
            <w:r w:rsidRPr="00841731">
              <w:rPr>
                <w:rFonts w:ascii="GHEA Grapalat" w:hAnsi="GHEA Grapalat" w:cs="Sylfaen"/>
                <w:i/>
                <w:sz w:val="18"/>
                <w:szCs w:val="18"/>
              </w:rPr>
              <w:t>խոշոր</w:t>
            </w:r>
            <w:r w:rsidRPr="00841731">
              <w:rPr>
                <w:rFonts w:ascii="GHEA Grapalat" w:hAnsi="GHEA Grapalat"/>
                <w:i/>
                <w:sz w:val="18"/>
                <w:szCs w:val="18"/>
              </w:rPr>
              <w:t xml:space="preserve">, </w:t>
            </w:r>
            <w:r w:rsidRPr="00841731">
              <w:rPr>
                <w:rFonts w:ascii="GHEA Grapalat" w:hAnsi="GHEA Grapalat" w:cs="Sylfaen"/>
                <w:i/>
                <w:sz w:val="18"/>
                <w:szCs w:val="18"/>
              </w:rPr>
              <w:t>բարձր</w:t>
            </w:r>
            <w:r w:rsidRPr="00841731">
              <w:rPr>
                <w:rFonts w:ascii="GHEA Grapalat" w:hAnsi="GHEA Grapalat"/>
                <w:i/>
                <w:sz w:val="18"/>
                <w:szCs w:val="18"/>
              </w:rPr>
              <w:t xml:space="preserve">, </w:t>
            </w:r>
            <w:r w:rsidRPr="00841731">
              <w:rPr>
                <w:rFonts w:ascii="GHEA Grapalat" w:hAnsi="GHEA Grapalat" w:cs="Sylfaen"/>
                <w:i/>
                <w:sz w:val="18"/>
                <w:szCs w:val="18"/>
              </w:rPr>
              <w:t>երկար</w:t>
            </w:r>
            <w:r w:rsidRPr="00841731">
              <w:rPr>
                <w:rFonts w:ascii="GHEA Grapalat" w:hAnsi="GHEA Grapalat"/>
                <w:i/>
                <w:sz w:val="18"/>
                <w:szCs w:val="18"/>
              </w:rPr>
              <w:t xml:space="preserve"> </w:t>
            </w:r>
            <w:r w:rsidRPr="00841731">
              <w:rPr>
                <w:rFonts w:ascii="GHEA Grapalat" w:hAnsi="GHEA Grapalat" w:cs="Sylfaen"/>
                <w:i/>
                <w:sz w:val="18"/>
                <w:szCs w:val="18"/>
              </w:rPr>
              <w:t>կամ</w:t>
            </w:r>
            <w:r w:rsidRPr="00841731">
              <w:rPr>
                <w:rFonts w:ascii="GHEA Grapalat" w:hAnsi="GHEA Grapalat"/>
                <w:i/>
                <w:sz w:val="18"/>
                <w:szCs w:val="18"/>
              </w:rPr>
              <w:t xml:space="preserve"> </w:t>
            </w:r>
            <w:r w:rsidRPr="00841731">
              <w:rPr>
                <w:rFonts w:ascii="GHEA Grapalat" w:hAnsi="GHEA Grapalat" w:cs="Sylfaen"/>
                <w:i/>
                <w:sz w:val="18"/>
                <w:szCs w:val="18"/>
              </w:rPr>
              <w:t>կլոր</w:t>
            </w:r>
            <w:r w:rsidRPr="00841731">
              <w:rPr>
                <w:rFonts w:ascii="GHEA Grapalat" w:hAnsi="GHEA Grapalat"/>
                <w:i/>
                <w:sz w:val="18"/>
                <w:szCs w:val="18"/>
              </w:rPr>
              <w:t xml:space="preserve">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չկոտրած</w:t>
            </w:r>
            <w:r w:rsidRPr="00841731">
              <w:rPr>
                <w:rFonts w:ascii="GHEA Grapalat" w:hAnsi="GHEA Grapalat"/>
                <w:i/>
                <w:sz w:val="18"/>
                <w:szCs w:val="18"/>
              </w:rPr>
              <w:t xml:space="preserve">,  </w:t>
            </w:r>
            <w:r w:rsidRPr="00841731">
              <w:rPr>
                <w:rFonts w:ascii="GHEA Grapalat" w:hAnsi="GHEA Grapalat" w:cs="Sylfaen"/>
                <w:i/>
                <w:sz w:val="18"/>
                <w:szCs w:val="18"/>
              </w:rPr>
              <w:t>լայնությունից</w:t>
            </w:r>
            <w:r w:rsidRPr="00841731">
              <w:rPr>
                <w:rFonts w:ascii="GHEA Grapalat" w:hAnsi="GHEA Grapalat"/>
                <w:i/>
                <w:sz w:val="18"/>
                <w:szCs w:val="18"/>
              </w:rPr>
              <w:t xml:space="preserve"> </w:t>
            </w:r>
            <w:r w:rsidRPr="00841731">
              <w:rPr>
                <w:rFonts w:ascii="GHEA Grapalat" w:hAnsi="GHEA Grapalat" w:cs="Sylfaen"/>
                <w:i/>
                <w:sz w:val="18"/>
                <w:szCs w:val="18"/>
              </w:rPr>
              <w:t>բաժանվում</w:t>
            </w:r>
            <w:r w:rsidRPr="00841731">
              <w:rPr>
                <w:rFonts w:ascii="GHEA Grapalat" w:hAnsi="GHEA Grapalat"/>
                <w:i/>
                <w:sz w:val="18"/>
                <w:szCs w:val="18"/>
              </w:rPr>
              <w:t xml:space="preserve"> </w:t>
            </w:r>
            <w:r w:rsidRPr="00841731">
              <w:rPr>
                <w:rFonts w:ascii="GHEA Grapalat" w:hAnsi="GHEA Grapalat" w:cs="Sylfaen"/>
                <w:i/>
                <w:sz w:val="18"/>
                <w:szCs w:val="18"/>
              </w:rPr>
              <w:t>են</w:t>
            </w:r>
            <w:r w:rsidRPr="00841731">
              <w:rPr>
                <w:rFonts w:ascii="GHEA Grapalat" w:hAnsi="GHEA Grapalat"/>
                <w:i/>
                <w:sz w:val="18"/>
                <w:szCs w:val="18"/>
              </w:rPr>
              <w:t xml:space="preserve"> 1-4 </w:t>
            </w:r>
            <w:r w:rsidRPr="00841731">
              <w:rPr>
                <w:rFonts w:ascii="GHEA Grapalat" w:hAnsi="GHEA Grapalat" w:cs="Sylfaen"/>
                <w:i/>
                <w:sz w:val="18"/>
                <w:szCs w:val="18"/>
              </w:rPr>
              <w:t>տիպերի</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տիպերի</w:t>
            </w:r>
            <w:r w:rsidRPr="00841731">
              <w:rPr>
                <w:rFonts w:ascii="GHEA Grapalat" w:hAnsi="GHEA Grapalat"/>
                <w:i/>
                <w:sz w:val="18"/>
                <w:szCs w:val="18"/>
              </w:rPr>
              <w:t xml:space="preserve"> </w:t>
            </w:r>
            <w:r w:rsidRPr="00841731">
              <w:rPr>
                <w:rFonts w:ascii="GHEA Grapalat" w:hAnsi="GHEA Grapalat" w:cs="Sylfaen"/>
                <w:i/>
                <w:sz w:val="18"/>
                <w:szCs w:val="18"/>
              </w:rPr>
              <w:t>խոնավությունը</w:t>
            </w:r>
            <w:r w:rsidRPr="00841731">
              <w:rPr>
                <w:rFonts w:ascii="GHEA Grapalat" w:hAnsi="GHEA Grapalat"/>
                <w:i/>
                <w:sz w:val="18"/>
                <w:szCs w:val="18"/>
              </w:rPr>
              <w:t xml:space="preserve"> 13%-</w:t>
            </w:r>
            <w:r w:rsidRPr="00841731">
              <w:rPr>
                <w:rFonts w:ascii="GHEA Grapalat" w:hAnsi="GHEA Grapalat" w:cs="Sylfaen"/>
                <w:i/>
                <w:sz w:val="18"/>
                <w:szCs w:val="18"/>
              </w:rPr>
              <w:t>ից</w:t>
            </w:r>
            <w:r w:rsidRPr="00841731">
              <w:rPr>
                <w:rFonts w:ascii="GHEA Grapalat" w:hAnsi="GHEA Grapalat"/>
                <w:i/>
                <w:sz w:val="18"/>
                <w:szCs w:val="18"/>
              </w:rPr>
              <w:t xml:space="preserve"> </w:t>
            </w:r>
            <w:r w:rsidRPr="00841731">
              <w:rPr>
                <w:rFonts w:ascii="GHEA Grapalat" w:hAnsi="GHEA Grapalat" w:cs="Sylfaen"/>
                <w:i/>
                <w:sz w:val="18"/>
                <w:szCs w:val="18"/>
              </w:rPr>
              <w:t>մինչև</w:t>
            </w:r>
            <w:r w:rsidRPr="00841731">
              <w:rPr>
                <w:rFonts w:ascii="GHEA Grapalat" w:hAnsi="GHEA Grapalat"/>
                <w:i/>
                <w:sz w:val="18"/>
                <w:szCs w:val="18"/>
              </w:rPr>
              <w:t xml:space="preserve"> 15%, </w:t>
            </w:r>
            <w:r w:rsidRPr="00841731">
              <w:rPr>
                <w:rFonts w:ascii="GHEA Grapalat" w:hAnsi="GHEA Grapalat" w:cs="Sylfaen"/>
                <w:i/>
                <w:sz w:val="18"/>
                <w:szCs w:val="18"/>
              </w:rPr>
              <w:t>ԳՕՍՏ</w:t>
            </w:r>
            <w:r w:rsidRPr="00841731">
              <w:rPr>
                <w:rFonts w:ascii="GHEA Grapalat" w:hAnsi="GHEA Grapalat"/>
                <w:i/>
                <w:sz w:val="18"/>
                <w:szCs w:val="18"/>
              </w:rPr>
              <w:t xml:space="preserve"> 6292-93, </w:t>
            </w:r>
            <w:r w:rsidRPr="00841731">
              <w:rPr>
                <w:rFonts w:ascii="GHEA Grapalat" w:hAnsi="GHEA Grapalat" w:cs="Sylfaen"/>
                <w:i/>
                <w:sz w:val="18"/>
                <w:szCs w:val="18"/>
              </w:rPr>
              <w:t>փաթեթավորումը</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26791-89</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կառավարու</w:t>
            </w:r>
            <w:r w:rsidRPr="00841731">
              <w:rPr>
                <w:rFonts w:ascii="GHEA Grapalat" w:hAnsi="GHEA Grapalat"/>
                <w:i/>
                <w:sz w:val="18"/>
                <w:szCs w:val="18"/>
              </w:rPr>
              <w:t>¬</w:t>
            </w:r>
            <w:r w:rsidRPr="00841731">
              <w:rPr>
                <w:rFonts w:ascii="GHEA Grapalat" w:hAnsi="GHEA Grapalat" w:cs="Sylfaen"/>
                <w:i/>
                <w:sz w:val="18"/>
                <w:szCs w:val="18"/>
              </w:rPr>
              <w:t>թյան</w:t>
            </w:r>
            <w:r w:rsidRPr="00841731">
              <w:rPr>
                <w:rFonts w:ascii="GHEA Grapalat" w:hAnsi="GHEA Grapalat"/>
                <w:i/>
                <w:sz w:val="18"/>
                <w:szCs w:val="18"/>
              </w:rPr>
              <w:t xml:space="preserve"> 2007</w:t>
            </w:r>
            <w:r w:rsidRPr="00841731">
              <w:rPr>
                <w:rFonts w:ascii="GHEA Grapalat" w:hAnsi="GHEA Grapalat" w:cs="Sylfaen"/>
                <w:i/>
                <w:sz w:val="18"/>
                <w:szCs w:val="18"/>
              </w:rPr>
              <w:t>թ</w:t>
            </w:r>
            <w:r w:rsidRPr="00841731">
              <w:rPr>
                <w:rFonts w:ascii="GHEA Grapalat" w:hAnsi="GHEA Grapalat"/>
                <w:i/>
                <w:sz w:val="18"/>
                <w:szCs w:val="18"/>
              </w:rPr>
              <w:t xml:space="preserve">. </w:t>
            </w:r>
            <w:r w:rsidRPr="00841731">
              <w:rPr>
                <w:rFonts w:ascii="GHEA Grapalat" w:hAnsi="GHEA Grapalat" w:cs="Sylfaen"/>
                <w:i/>
                <w:sz w:val="18"/>
                <w:szCs w:val="18"/>
              </w:rPr>
              <w:t>Հունվարի</w:t>
            </w:r>
            <w:r w:rsidRPr="00841731">
              <w:rPr>
                <w:rFonts w:ascii="GHEA Grapalat" w:hAnsi="GHEA Grapalat"/>
                <w:i/>
                <w:sz w:val="18"/>
                <w:szCs w:val="18"/>
              </w:rPr>
              <w:t xml:space="preserve"> 11-</w:t>
            </w:r>
            <w:r w:rsidRPr="00841731">
              <w:rPr>
                <w:rFonts w:ascii="GHEA Grapalat" w:hAnsi="GHEA Grapalat" w:cs="Sylfaen"/>
                <w:i/>
                <w:sz w:val="18"/>
                <w:szCs w:val="18"/>
              </w:rPr>
              <w:t>ի</w:t>
            </w:r>
            <w:r w:rsidRPr="00841731">
              <w:rPr>
                <w:rFonts w:ascii="GHEA Grapalat" w:hAnsi="GHEA Grapalat"/>
                <w:i/>
                <w:sz w:val="18"/>
                <w:szCs w:val="18"/>
              </w:rPr>
              <w:t xml:space="preserve"> N 22-</w:t>
            </w:r>
            <w:r w:rsidRPr="00841731">
              <w:rPr>
                <w:rFonts w:ascii="GHEA Grapalat" w:hAnsi="GHEA Grapalat" w:cs="Sylfaen"/>
                <w:i/>
                <w:sz w:val="18"/>
                <w:szCs w:val="18"/>
              </w:rPr>
              <w:t>Ն</w:t>
            </w:r>
            <w:r w:rsidRPr="00841731">
              <w:rPr>
                <w:rFonts w:ascii="GHEA Grapalat" w:hAnsi="GHEA Grapalat"/>
                <w:i/>
                <w:sz w:val="18"/>
                <w:szCs w:val="18"/>
              </w:rPr>
              <w:t xml:space="preserve"> </w:t>
            </w:r>
            <w:r w:rsidRPr="00841731">
              <w:rPr>
                <w:rFonts w:ascii="GHEA Grapalat" w:hAnsi="GHEA Grapalat" w:cs="Sylfaen"/>
                <w:i/>
                <w:sz w:val="18"/>
                <w:szCs w:val="18"/>
              </w:rPr>
              <w:t>որոշմամբ</w:t>
            </w:r>
            <w:r w:rsidRPr="00841731">
              <w:rPr>
                <w:rFonts w:ascii="GHEA Grapalat" w:hAnsi="GHEA Grapalat"/>
                <w:i/>
                <w:sz w:val="18"/>
                <w:szCs w:val="18"/>
              </w:rPr>
              <w:t xml:space="preserve"> </w:t>
            </w:r>
            <w:r w:rsidRPr="00841731">
              <w:rPr>
                <w:rFonts w:ascii="GHEA Grapalat" w:hAnsi="GHEA Grapalat" w:cs="Sylfaen"/>
                <w:i/>
                <w:sz w:val="18"/>
                <w:szCs w:val="18"/>
              </w:rPr>
              <w:t>հաստատված</w:t>
            </w:r>
            <w:r w:rsidRPr="00841731">
              <w:rPr>
                <w:rFonts w:ascii="GHEA Grapalat" w:hAnsi="GHEA Grapalat"/>
                <w:i/>
                <w:sz w:val="18"/>
                <w:szCs w:val="18"/>
              </w:rPr>
              <w:t xml:space="preserve"> “</w:t>
            </w:r>
            <w:r w:rsidRPr="00841731">
              <w:rPr>
                <w:rFonts w:ascii="GHEA Grapalat" w:hAnsi="GHEA Grapalat" w:cs="Sylfaen"/>
                <w:i/>
                <w:sz w:val="18"/>
                <w:szCs w:val="18"/>
              </w:rPr>
              <w:t>Հացահատիկին</w:t>
            </w:r>
            <w:r w:rsidRPr="00841731">
              <w:rPr>
                <w:rFonts w:ascii="GHEA Grapalat" w:hAnsi="GHEA Grapalat"/>
                <w:i/>
                <w:sz w:val="18"/>
                <w:szCs w:val="18"/>
              </w:rPr>
              <w:t xml:space="preserve">, </w:t>
            </w:r>
            <w:r w:rsidRPr="00841731">
              <w:rPr>
                <w:rFonts w:ascii="GHEA Grapalat" w:hAnsi="GHEA Grapalat" w:cs="Sylfaen"/>
                <w:i/>
                <w:sz w:val="18"/>
                <w:szCs w:val="18"/>
              </w:rPr>
              <w:t>դրա</w:t>
            </w:r>
            <w:r w:rsidRPr="00841731">
              <w:rPr>
                <w:rFonts w:ascii="GHEA Grapalat" w:hAnsi="GHEA Grapalat"/>
                <w:i/>
                <w:sz w:val="18"/>
                <w:szCs w:val="18"/>
              </w:rPr>
              <w:t xml:space="preserve"> </w:t>
            </w:r>
            <w:r w:rsidRPr="00841731">
              <w:rPr>
                <w:rFonts w:ascii="GHEA Grapalat" w:hAnsi="GHEA Grapalat" w:cs="Sylfaen"/>
                <w:i/>
                <w:sz w:val="18"/>
                <w:szCs w:val="18"/>
              </w:rPr>
              <w:t>ար</w:t>
            </w:r>
            <w:r w:rsidRPr="00841731">
              <w:rPr>
                <w:rFonts w:ascii="GHEA Grapalat" w:hAnsi="GHEA Grapalat"/>
                <w:i/>
                <w:sz w:val="18"/>
                <w:szCs w:val="18"/>
              </w:rPr>
              <w:t>¬</w:t>
            </w:r>
            <w:r w:rsidRPr="00841731">
              <w:rPr>
                <w:rFonts w:ascii="GHEA Grapalat" w:hAnsi="GHEA Grapalat" w:cs="Sylfaen"/>
                <w:i/>
                <w:sz w:val="18"/>
                <w:szCs w:val="18"/>
              </w:rPr>
              <w:t>տադրմանը</w:t>
            </w:r>
            <w:r w:rsidRPr="00841731">
              <w:rPr>
                <w:rFonts w:ascii="GHEA Grapalat" w:hAnsi="GHEA Grapalat"/>
                <w:i/>
                <w:sz w:val="18"/>
                <w:szCs w:val="18"/>
              </w:rPr>
              <w:t xml:space="preserve">, </w:t>
            </w:r>
            <w:r w:rsidRPr="00841731">
              <w:rPr>
                <w:rFonts w:ascii="GHEA Grapalat" w:hAnsi="GHEA Grapalat" w:cs="Sylfaen"/>
                <w:i/>
                <w:sz w:val="18"/>
                <w:szCs w:val="18"/>
              </w:rPr>
              <w:t>պահմանը</w:t>
            </w:r>
            <w:r w:rsidRPr="00841731">
              <w:rPr>
                <w:rFonts w:ascii="GHEA Grapalat" w:hAnsi="GHEA Grapalat"/>
                <w:i/>
                <w:sz w:val="18"/>
                <w:szCs w:val="18"/>
              </w:rPr>
              <w:t xml:space="preserve">, </w:t>
            </w:r>
            <w:r w:rsidRPr="00841731">
              <w:rPr>
                <w:rFonts w:ascii="GHEA Grapalat" w:hAnsi="GHEA Grapalat" w:cs="Sylfaen"/>
                <w:i/>
                <w:sz w:val="18"/>
                <w:szCs w:val="18"/>
              </w:rPr>
              <w:t>վերամշակմանը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օգտահանմանը</w:t>
            </w:r>
            <w:r w:rsidRPr="00841731">
              <w:rPr>
                <w:rFonts w:ascii="GHEA Grapalat" w:hAnsi="GHEA Grapalat"/>
                <w:i/>
                <w:sz w:val="18"/>
                <w:szCs w:val="18"/>
              </w:rPr>
              <w:t xml:space="preserve"> </w:t>
            </w:r>
            <w:r w:rsidRPr="00841731">
              <w:rPr>
                <w:rFonts w:ascii="GHEA Grapalat" w:hAnsi="GHEA Grapalat" w:cs="Sylfaen"/>
                <w:i/>
                <w:sz w:val="18"/>
                <w:szCs w:val="18"/>
              </w:rPr>
              <w:t>ներկայացվող</w:t>
            </w:r>
            <w:r w:rsidRPr="00841731">
              <w:rPr>
                <w:rFonts w:ascii="GHEA Grapalat" w:hAnsi="GHEA Grapalat"/>
                <w:i/>
                <w:sz w:val="18"/>
                <w:szCs w:val="18"/>
              </w:rPr>
              <w:t xml:space="preserve"> </w:t>
            </w:r>
            <w:r w:rsidRPr="00841731">
              <w:rPr>
                <w:rFonts w:ascii="GHEA Grapalat" w:hAnsi="GHEA Grapalat" w:cs="Sylfaen"/>
                <w:i/>
                <w:sz w:val="18"/>
                <w:szCs w:val="18"/>
              </w:rPr>
              <w:t>պահանջների</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կանոնակարգի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bCs/>
                <w:sz w:val="18"/>
                <w:szCs w:val="18"/>
              </w:rPr>
              <w:t>Կգ</w:t>
            </w:r>
          </w:p>
        </w:tc>
        <w:tc>
          <w:tcPr>
            <w:tcW w:w="567" w:type="dxa"/>
            <w:vAlign w:val="center"/>
          </w:tcPr>
          <w:p w:rsidR="00841731" w:rsidRPr="00841731" w:rsidRDefault="00841731" w:rsidP="00052650">
            <w:pPr>
              <w:jc w:val="center"/>
              <w:rPr>
                <w:rFonts w:ascii="GHEA Grapalat" w:hAnsi="GHEA Grapalat"/>
                <w:sz w:val="18"/>
                <w:szCs w:val="18"/>
                <w:lang w:val="hy-AM"/>
              </w:rPr>
            </w:pPr>
          </w:p>
        </w:tc>
        <w:tc>
          <w:tcPr>
            <w:tcW w:w="568" w:type="dxa"/>
            <w:vAlign w:val="center"/>
          </w:tcPr>
          <w:p w:rsidR="00841731" w:rsidRPr="00841731" w:rsidRDefault="00841731" w:rsidP="00052650">
            <w:pPr>
              <w:jc w:val="center"/>
              <w:rPr>
                <w:rFonts w:ascii="GHEA Grapalat" w:hAnsi="GHEA Grapalat"/>
                <w:sz w:val="18"/>
                <w:szCs w:val="18"/>
                <w:lang w:val="hy-AM"/>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74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1C5AA6" w:rsidTr="001C5AA6">
        <w:trPr>
          <w:trHeight w:val="246"/>
        </w:trPr>
        <w:tc>
          <w:tcPr>
            <w:tcW w:w="827" w:type="dxa"/>
            <w:vAlign w:val="center"/>
          </w:tcPr>
          <w:p w:rsidR="00841731" w:rsidRPr="00841731" w:rsidRDefault="001C5AA6" w:rsidP="00052650">
            <w:pPr>
              <w:jc w:val="center"/>
              <w:rPr>
                <w:rFonts w:ascii="GHEA Grapalat" w:hAnsi="GHEA Grapalat"/>
                <w:sz w:val="18"/>
                <w:szCs w:val="18"/>
              </w:rPr>
            </w:pPr>
            <w:r>
              <w:rPr>
                <w:rFonts w:ascii="GHEA Grapalat" w:hAnsi="GHEA Grapalat"/>
                <w:sz w:val="18"/>
                <w:szCs w:val="18"/>
              </w:rPr>
              <w:t>6</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15616000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Sylfaen"/>
                <w:sz w:val="18"/>
                <w:szCs w:val="18"/>
              </w:rPr>
              <w:t>հնդկաձավար</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rPr>
            </w:pPr>
            <w:r w:rsidRPr="00841731">
              <w:rPr>
                <w:rFonts w:ascii="GHEA Grapalat" w:hAnsi="GHEA Grapalat" w:cs="Sylfaen"/>
                <w:i/>
                <w:sz w:val="18"/>
                <w:szCs w:val="18"/>
              </w:rPr>
              <w:t>Հնդկաձավար</w:t>
            </w:r>
            <w:r w:rsidRPr="00841731">
              <w:rPr>
                <w:rFonts w:ascii="GHEA Grapalat" w:hAnsi="GHEA Grapalat"/>
                <w:i/>
                <w:sz w:val="18"/>
                <w:szCs w:val="18"/>
              </w:rPr>
              <w:t xml:space="preserve"> I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խոնավությունը</w:t>
            </w:r>
            <w:r w:rsidRPr="00841731">
              <w:rPr>
                <w:rFonts w:ascii="GHEA Grapalat" w:hAnsi="GHEA Grapalat"/>
                <w:i/>
                <w:sz w:val="18"/>
                <w:szCs w:val="18"/>
              </w:rPr>
              <w:t>` 14,0%-</w:t>
            </w:r>
            <w:r w:rsidRPr="00841731">
              <w:rPr>
                <w:rFonts w:ascii="GHEA Grapalat" w:hAnsi="GHEA Grapalat" w:cs="Sylfaen"/>
                <w:i/>
                <w:sz w:val="18"/>
                <w:szCs w:val="18"/>
              </w:rPr>
              <w:t>ից</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ավելի</w:t>
            </w:r>
            <w:r w:rsidRPr="00841731">
              <w:rPr>
                <w:rFonts w:ascii="GHEA Grapalat" w:hAnsi="GHEA Grapalat"/>
                <w:i/>
                <w:sz w:val="18"/>
                <w:szCs w:val="18"/>
              </w:rPr>
              <w:t xml:space="preserve">, </w:t>
            </w:r>
            <w:r w:rsidRPr="00841731">
              <w:rPr>
                <w:rFonts w:ascii="GHEA Grapalat" w:hAnsi="GHEA Grapalat" w:cs="Sylfaen"/>
                <w:i/>
                <w:sz w:val="18"/>
                <w:szCs w:val="18"/>
              </w:rPr>
              <w:t>հատիկները</w:t>
            </w:r>
            <w:r w:rsidRPr="00841731">
              <w:rPr>
                <w:rFonts w:ascii="GHEA Grapalat" w:hAnsi="GHEA Grapalat"/>
                <w:i/>
                <w:sz w:val="18"/>
                <w:szCs w:val="18"/>
              </w:rPr>
              <w:t xml:space="preserve">` 97,5%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գործարանային</w:t>
            </w:r>
            <w:r w:rsidRPr="00841731">
              <w:rPr>
                <w:rFonts w:ascii="GHEA Grapalat" w:hAnsi="GHEA Grapalat"/>
                <w:i/>
                <w:sz w:val="18"/>
                <w:szCs w:val="18"/>
              </w:rPr>
              <w:t xml:space="preserve"> </w:t>
            </w:r>
            <w:r w:rsidRPr="00841731">
              <w:rPr>
                <w:rFonts w:ascii="GHEA Grapalat" w:hAnsi="GHEA Grapalat" w:cs="Sylfaen"/>
                <w:i/>
                <w:sz w:val="18"/>
                <w:szCs w:val="18"/>
              </w:rPr>
              <w:t>պարկերով</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5550-74,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փաթեթավորումը</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26791-89</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կառավարության</w:t>
            </w:r>
            <w:r w:rsidRPr="00841731">
              <w:rPr>
                <w:rFonts w:ascii="GHEA Grapalat" w:hAnsi="GHEA Grapalat"/>
                <w:i/>
                <w:sz w:val="18"/>
                <w:szCs w:val="18"/>
              </w:rPr>
              <w:t xml:space="preserve"> 2007</w:t>
            </w:r>
            <w:r w:rsidRPr="00841731">
              <w:rPr>
                <w:rFonts w:ascii="GHEA Grapalat" w:hAnsi="GHEA Grapalat" w:cs="Sylfaen"/>
                <w:i/>
                <w:sz w:val="18"/>
                <w:szCs w:val="18"/>
              </w:rPr>
              <w:t>թ</w:t>
            </w:r>
            <w:r w:rsidRPr="00841731">
              <w:rPr>
                <w:rFonts w:ascii="GHEA Grapalat" w:hAnsi="GHEA Grapalat"/>
                <w:i/>
                <w:sz w:val="18"/>
                <w:szCs w:val="18"/>
              </w:rPr>
              <w:t xml:space="preserve">. </w:t>
            </w:r>
            <w:r w:rsidRPr="00841731">
              <w:rPr>
                <w:rFonts w:ascii="GHEA Grapalat" w:hAnsi="GHEA Grapalat" w:cs="Sylfaen"/>
                <w:i/>
                <w:sz w:val="18"/>
                <w:szCs w:val="18"/>
              </w:rPr>
              <w:t>Հունվարի</w:t>
            </w:r>
            <w:r w:rsidRPr="00841731">
              <w:rPr>
                <w:rFonts w:ascii="GHEA Grapalat" w:hAnsi="GHEA Grapalat"/>
                <w:i/>
                <w:sz w:val="18"/>
                <w:szCs w:val="18"/>
              </w:rPr>
              <w:t xml:space="preserve"> 11-</w:t>
            </w:r>
            <w:r w:rsidRPr="00841731">
              <w:rPr>
                <w:rFonts w:ascii="GHEA Grapalat" w:hAnsi="GHEA Grapalat" w:cs="Sylfaen"/>
                <w:i/>
                <w:sz w:val="18"/>
                <w:szCs w:val="18"/>
              </w:rPr>
              <w:t>ի</w:t>
            </w:r>
            <w:r w:rsidRPr="00841731">
              <w:rPr>
                <w:rFonts w:ascii="GHEA Grapalat" w:hAnsi="GHEA Grapalat"/>
                <w:i/>
                <w:sz w:val="18"/>
                <w:szCs w:val="18"/>
              </w:rPr>
              <w:t xml:space="preserve"> N 22-</w:t>
            </w:r>
            <w:r w:rsidRPr="00841731">
              <w:rPr>
                <w:rFonts w:ascii="GHEA Grapalat" w:hAnsi="GHEA Grapalat" w:cs="Sylfaen"/>
                <w:i/>
                <w:sz w:val="18"/>
                <w:szCs w:val="18"/>
              </w:rPr>
              <w:t>Ն</w:t>
            </w:r>
            <w:r w:rsidRPr="00841731">
              <w:rPr>
                <w:rFonts w:ascii="GHEA Grapalat" w:hAnsi="GHEA Grapalat"/>
                <w:i/>
                <w:sz w:val="18"/>
                <w:szCs w:val="18"/>
              </w:rPr>
              <w:t xml:space="preserve"> </w:t>
            </w:r>
            <w:r w:rsidRPr="00841731">
              <w:rPr>
                <w:rFonts w:ascii="GHEA Grapalat" w:hAnsi="GHEA Grapalat" w:cs="Sylfaen"/>
                <w:i/>
                <w:sz w:val="18"/>
                <w:szCs w:val="18"/>
              </w:rPr>
              <w:t>որոշմամբ</w:t>
            </w:r>
            <w:r w:rsidRPr="00841731">
              <w:rPr>
                <w:rFonts w:ascii="GHEA Grapalat" w:hAnsi="GHEA Grapalat"/>
                <w:i/>
                <w:sz w:val="18"/>
                <w:szCs w:val="18"/>
              </w:rPr>
              <w:t xml:space="preserve"> </w:t>
            </w:r>
            <w:r w:rsidRPr="00841731">
              <w:rPr>
                <w:rFonts w:ascii="GHEA Grapalat" w:hAnsi="GHEA Grapalat" w:cs="Sylfaen"/>
                <w:i/>
                <w:sz w:val="18"/>
                <w:szCs w:val="18"/>
              </w:rPr>
              <w:t>հաստատված</w:t>
            </w:r>
            <w:r w:rsidRPr="00841731">
              <w:rPr>
                <w:rFonts w:ascii="GHEA Grapalat" w:hAnsi="GHEA Grapalat"/>
                <w:i/>
                <w:sz w:val="18"/>
                <w:szCs w:val="18"/>
              </w:rPr>
              <w:t xml:space="preserve"> “</w:t>
            </w:r>
            <w:r w:rsidRPr="00841731">
              <w:rPr>
                <w:rFonts w:ascii="GHEA Grapalat" w:hAnsi="GHEA Grapalat" w:cs="Sylfaen"/>
                <w:i/>
                <w:sz w:val="18"/>
                <w:szCs w:val="18"/>
              </w:rPr>
              <w:t>Հացահատիկին</w:t>
            </w:r>
            <w:r w:rsidRPr="00841731">
              <w:rPr>
                <w:rFonts w:ascii="GHEA Grapalat" w:hAnsi="GHEA Grapalat"/>
                <w:i/>
                <w:sz w:val="18"/>
                <w:szCs w:val="18"/>
              </w:rPr>
              <w:t xml:space="preserve">, </w:t>
            </w:r>
            <w:r w:rsidRPr="00841731">
              <w:rPr>
                <w:rFonts w:ascii="GHEA Grapalat" w:hAnsi="GHEA Grapalat" w:cs="Sylfaen"/>
                <w:i/>
                <w:sz w:val="18"/>
                <w:szCs w:val="18"/>
              </w:rPr>
              <w:t>դրա</w:t>
            </w:r>
            <w:r w:rsidRPr="00841731">
              <w:rPr>
                <w:rFonts w:ascii="GHEA Grapalat" w:hAnsi="GHEA Grapalat"/>
                <w:i/>
                <w:sz w:val="18"/>
                <w:szCs w:val="18"/>
              </w:rPr>
              <w:t xml:space="preserve"> </w:t>
            </w:r>
            <w:r w:rsidRPr="00841731">
              <w:rPr>
                <w:rFonts w:ascii="GHEA Grapalat" w:hAnsi="GHEA Grapalat" w:cs="Sylfaen"/>
                <w:i/>
                <w:sz w:val="18"/>
                <w:szCs w:val="18"/>
              </w:rPr>
              <w:t>արտադրմանը</w:t>
            </w:r>
            <w:r w:rsidRPr="00841731">
              <w:rPr>
                <w:rFonts w:ascii="GHEA Grapalat" w:hAnsi="GHEA Grapalat"/>
                <w:i/>
                <w:sz w:val="18"/>
                <w:szCs w:val="18"/>
              </w:rPr>
              <w:t xml:space="preserve">, </w:t>
            </w:r>
            <w:r w:rsidRPr="00841731">
              <w:rPr>
                <w:rFonts w:ascii="GHEA Grapalat" w:hAnsi="GHEA Grapalat" w:cs="Sylfaen"/>
                <w:i/>
                <w:sz w:val="18"/>
                <w:szCs w:val="18"/>
              </w:rPr>
              <w:t>պահմանը</w:t>
            </w:r>
            <w:r w:rsidRPr="00841731">
              <w:rPr>
                <w:rFonts w:ascii="GHEA Grapalat" w:hAnsi="GHEA Grapalat"/>
                <w:i/>
                <w:sz w:val="18"/>
                <w:szCs w:val="18"/>
              </w:rPr>
              <w:t xml:space="preserve">, </w:t>
            </w:r>
            <w:r w:rsidRPr="00841731">
              <w:rPr>
                <w:rFonts w:ascii="GHEA Grapalat" w:hAnsi="GHEA Grapalat" w:cs="Sylfaen"/>
                <w:i/>
                <w:sz w:val="18"/>
                <w:szCs w:val="18"/>
              </w:rPr>
              <w:t>վերամշակմանը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օգտահանմանը</w:t>
            </w:r>
            <w:r w:rsidRPr="00841731">
              <w:rPr>
                <w:rFonts w:ascii="GHEA Grapalat" w:hAnsi="GHEA Grapalat"/>
                <w:i/>
                <w:sz w:val="18"/>
                <w:szCs w:val="18"/>
              </w:rPr>
              <w:t xml:space="preserve"> </w:t>
            </w:r>
            <w:r w:rsidRPr="00841731">
              <w:rPr>
                <w:rFonts w:ascii="GHEA Grapalat" w:hAnsi="GHEA Grapalat" w:cs="Sylfaen"/>
                <w:i/>
                <w:sz w:val="18"/>
                <w:szCs w:val="18"/>
              </w:rPr>
              <w:t>ներկայացվող</w:t>
            </w:r>
            <w:r w:rsidRPr="00841731">
              <w:rPr>
                <w:rFonts w:ascii="GHEA Grapalat" w:hAnsi="GHEA Grapalat"/>
                <w:i/>
                <w:sz w:val="18"/>
                <w:szCs w:val="18"/>
              </w:rPr>
              <w:t xml:space="preserve"> </w:t>
            </w:r>
            <w:r w:rsidRPr="00841731">
              <w:rPr>
                <w:rFonts w:ascii="GHEA Grapalat" w:hAnsi="GHEA Grapalat" w:cs="Sylfaen"/>
                <w:i/>
                <w:sz w:val="18"/>
                <w:szCs w:val="18"/>
              </w:rPr>
              <w:t>պահանջների</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կանոնակարգի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Պիտանելիության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90 %</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bCs/>
                <w:sz w:val="18"/>
                <w:szCs w:val="18"/>
              </w:rPr>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 86</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2-</w:t>
            </w:r>
            <w:r w:rsidRPr="00841731">
              <w:rPr>
                <w:rFonts w:ascii="GHEA Grapalat" w:hAnsi="GHEA Grapalat" w:cs="Calibri"/>
                <w:sz w:val="18"/>
                <w:szCs w:val="18"/>
              </w:rPr>
              <w:t>րդ</w:t>
            </w:r>
            <w:r w:rsidRPr="00841731">
              <w:rPr>
                <w:rFonts w:ascii="GHEA Grapalat" w:hAnsi="GHEA Grapalat" w:cs="Calibri"/>
                <w:sz w:val="18"/>
                <w:szCs w:val="18"/>
                <w:lang w:val="ru-RU"/>
              </w:rPr>
              <w:t xml:space="preserve"> </w:t>
            </w:r>
            <w:r w:rsidRPr="00841731">
              <w:rPr>
                <w:rFonts w:ascii="GHEA Grapalat" w:hAnsi="GHEA Grapalat" w:cs="Calibri"/>
                <w:sz w:val="18"/>
                <w:szCs w:val="18"/>
              </w:rPr>
              <w:t>մատակարարումը</w:t>
            </w:r>
            <w:r w:rsidRPr="00841731">
              <w:rPr>
                <w:rFonts w:ascii="GHEA Grapalat" w:hAnsi="GHEA Grapalat" w:cs="Calibri"/>
                <w:sz w:val="18"/>
                <w:szCs w:val="18"/>
                <w:lang w:val="ru-RU"/>
              </w:rPr>
              <w:t xml:space="preserve">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w:t>
            </w:r>
            <w:r w:rsidRPr="00841731">
              <w:rPr>
                <w:rFonts w:ascii="GHEA Grapalat" w:hAnsi="GHEA Grapalat" w:cs="Calibri"/>
                <w:sz w:val="18"/>
                <w:szCs w:val="18"/>
              </w:rPr>
              <w:t>նախապես</w:t>
            </w:r>
            <w:r w:rsidRPr="00841731">
              <w:rPr>
                <w:rFonts w:ascii="GHEA Grapalat" w:hAnsi="GHEA Grapalat" w:cs="Calibri"/>
                <w:sz w:val="18"/>
                <w:szCs w:val="18"/>
                <w:lang w:val="ru-RU"/>
              </w:rPr>
              <w:t xml:space="preserve">  </w:t>
            </w:r>
            <w:r w:rsidRPr="00841731">
              <w:rPr>
                <w:rFonts w:ascii="GHEA Grapalat" w:hAnsi="GHEA Grapalat" w:cs="Calibri"/>
                <w:sz w:val="18"/>
                <w:szCs w:val="18"/>
              </w:rPr>
              <w:t>պատվերի</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1C5AA6" w:rsidTr="001C5AA6">
        <w:trPr>
          <w:trHeight w:val="246"/>
        </w:trPr>
        <w:tc>
          <w:tcPr>
            <w:tcW w:w="827" w:type="dxa"/>
            <w:vAlign w:val="center"/>
          </w:tcPr>
          <w:p w:rsidR="00841731" w:rsidRPr="00841731" w:rsidRDefault="001C5AA6" w:rsidP="00052650">
            <w:pPr>
              <w:jc w:val="center"/>
              <w:rPr>
                <w:rFonts w:ascii="GHEA Grapalat" w:hAnsi="GHEA Grapalat"/>
                <w:sz w:val="18"/>
                <w:szCs w:val="18"/>
              </w:rPr>
            </w:pPr>
            <w:r>
              <w:rPr>
                <w:rFonts w:ascii="GHEA Grapalat" w:hAnsi="GHEA Grapalat"/>
                <w:sz w:val="18"/>
                <w:szCs w:val="18"/>
              </w:rPr>
              <w:t>7</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15313000</w:t>
            </w:r>
          </w:p>
        </w:tc>
        <w:tc>
          <w:tcPr>
            <w:tcW w:w="1843"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Կարտոֆիլ</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rPr>
            </w:pPr>
            <w:r w:rsidRPr="00841731">
              <w:rPr>
                <w:rFonts w:ascii="GHEA Grapalat" w:hAnsi="GHEA Grapalat" w:cs="Sylfaen"/>
                <w:i/>
                <w:sz w:val="18"/>
                <w:szCs w:val="18"/>
              </w:rPr>
              <w:t>Վաղահաս</w:t>
            </w:r>
            <w:r w:rsidRPr="00841731">
              <w:rPr>
                <w:rFonts w:ascii="GHEA Grapalat" w:hAnsi="GHEA Grapalat" w:cs="Calibri"/>
                <w:i/>
                <w:sz w:val="18"/>
                <w:szCs w:val="18"/>
              </w:rPr>
              <w:t xml:space="preserve"> </w:t>
            </w:r>
            <w:r w:rsidRPr="00841731">
              <w:rPr>
                <w:rFonts w:ascii="GHEA Grapalat" w:hAnsi="GHEA Grapalat" w:cs="Sylfaen"/>
                <w:i/>
                <w:sz w:val="18"/>
                <w:szCs w:val="18"/>
              </w:rPr>
              <w:t>և</w:t>
            </w:r>
            <w:r w:rsidRPr="00841731">
              <w:rPr>
                <w:rFonts w:ascii="GHEA Grapalat" w:hAnsi="GHEA Grapalat" w:cs="Arial"/>
                <w:i/>
                <w:sz w:val="18"/>
                <w:szCs w:val="18"/>
              </w:rPr>
              <w:t xml:space="preserve"> </w:t>
            </w:r>
            <w:r w:rsidRPr="00841731">
              <w:rPr>
                <w:rFonts w:ascii="GHEA Grapalat" w:hAnsi="GHEA Grapalat" w:cs="Sylfaen"/>
                <w:i/>
                <w:sz w:val="18"/>
                <w:szCs w:val="18"/>
              </w:rPr>
              <w:t>ուշահաս</w:t>
            </w:r>
            <w:r w:rsidRPr="00841731">
              <w:rPr>
                <w:rFonts w:ascii="GHEA Grapalat" w:hAnsi="GHEA Grapalat" w:cs="Arial"/>
                <w:i/>
                <w:sz w:val="18"/>
                <w:szCs w:val="18"/>
              </w:rPr>
              <w:t xml:space="preserve">, I </w:t>
            </w:r>
            <w:r w:rsidRPr="00841731">
              <w:rPr>
                <w:rFonts w:ascii="GHEA Grapalat" w:hAnsi="GHEA Grapalat" w:cs="Sylfaen"/>
                <w:i/>
                <w:sz w:val="18"/>
                <w:szCs w:val="18"/>
              </w:rPr>
              <w:t>տեսակի</w:t>
            </w:r>
            <w:r w:rsidRPr="00841731">
              <w:rPr>
                <w:rFonts w:ascii="GHEA Grapalat" w:hAnsi="GHEA Grapalat" w:cs="Arial"/>
                <w:i/>
                <w:sz w:val="18"/>
                <w:szCs w:val="18"/>
              </w:rPr>
              <w:t xml:space="preserve">, </w:t>
            </w:r>
            <w:r w:rsidRPr="00841731">
              <w:rPr>
                <w:rFonts w:ascii="GHEA Grapalat" w:hAnsi="GHEA Grapalat" w:cs="Sylfaen"/>
                <w:i/>
                <w:sz w:val="18"/>
                <w:szCs w:val="18"/>
              </w:rPr>
              <w:t>չցրտահարված</w:t>
            </w:r>
            <w:r w:rsidRPr="00841731">
              <w:rPr>
                <w:rFonts w:ascii="GHEA Grapalat" w:hAnsi="GHEA Grapalat" w:cs="Arial"/>
                <w:i/>
                <w:sz w:val="18"/>
                <w:szCs w:val="18"/>
              </w:rPr>
              <w:t xml:space="preserve">, </w:t>
            </w:r>
            <w:r w:rsidRPr="00841731">
              <w:rPr>
                <w:rFonts w:ascii="GHEA Grapalat" w:hAnsi="GHEA Grapalat" w:cs="Sylfaen"/>
                <w:i/>
                <w:sz w:val="18"/>
                <w:szCs w:val="18"/>
              </w:rPr>
              <w:t>առանց</w:t>
            </w:r>
            <w:r w:rsidRPr="00841731">
              <w:rPr>
                <w:rFonts w:ascii="GHEA Grapalat" w:hAnsi="GHEA Grapalat" w:cs="Arial"/>
                <w:i/>
                <w:sz w:val="18"/>
                <w:szCs w:val="18"/>
              </w:rPr>
              <w:t xml:space="preserve"> </w:t>
            </w:r>
            <w:r w:rsidRPr="00841731">
              <w:rPr>
                <w:rFonts w:ascii="GHEA Grapalat" w:hAnsi="GHEA Grapalat" w:cs="Sylfaen"/>
                <w:i/>
                <w:sz w:val="18"/>
                <w:szCs w:val="18"/>
              </w:rPr>
              <w:t>վնասվածքների</w:t>
            </w:r>
            <w:r w:rsidRPr="00841731">
              <w:rPr>
                <w:rFonts w:ascii="GHEA Grapalat" w:hAnsi="GHEA Grapalat" w:cs="Arial"/>
                <w:i/>
                <w:sz w:val="18"/>
                <w:szCs w:val="18"/>
              </w:rPr>
              <w:t xml:space="preserve">, </w:t>
            </w:r>
            <w:r w:rsidRPr="00841731">
              <w:rPr>
                <w:rFonts w:ascii="GHEA Grapalat" w:hAnsi="GHEA Grapalat" w:cs="Sylfaen"/>
                <w:i/>
                <w:sz w:val="18"/>
                <w:szCs w:val="18"/>
              </w:rPr>
              <w:t>նեղ</w:t>
            </w:r>
            <w:r w:rsidRPr="00841731">
              <w:rPr>
                <w:rFonts w:ascii="GHEA Grapalat" w:hAnsi="GHEA Grapalat" w:cs="Arial"/>
                <w:i/>
                <w:sz w:val="18"/>
                <w:szCs w:val="18"/>
              </w:rPr>
              <w:t xml:space="preserve"> </w:t>
            </w:r>
            <w:r w:rsidRPr="00841731">
              <w:rPr>
                <w:rFonts w:ascii="GHEA Grapalat" w:hAnsi="GHEA Grapalat" w:cs="Sylfaen"/>
                <w:i/>
                <w:sz w:val="18"/>
                <w:szCs w:val="18"/>
              </w:rPr>
              <w:t>մասի</w:t>
            </w:r>
            <w:r w:rsidRPr="00841731">
              <w:rPr>
                <w:rFonts w:ascii="GHEA Grapalat" w:hAnsi="GHEA Grapalat" w:cs="Arial"/>
                <w:i/>
                <w:sz w:val="18"/>
                <w:szCs w:val="18"/>
              </w:rPr>
              <w:t xml:space="preserve"> </w:t>
            </w:r>
            <w:r w:rsidRPr="00841731">
              <w:rPr>
                <w:rFonts w:ascii="GHEA Grapalat" w:hAnsi="GHEA Grapalat" w:cs="Sylfaen"/>
                <w:i/>
                <w:sz w:val="18"/>
                <w:szCs w:val="18"/>
              </w:rPr>
              <w:t>տրամագիծը</w:t>
            </w:r>
            <w:r w:rsidRPr="00841731">
              <w:rPr>
                <w:rFonts w:ascii="GHEA Grapalat" w:hAnsi="GHEA Grapalat" w:cs="Calibri"/>
                <w:i/>
                <w:sz w:val="18"/>
                <w:szCs w:val="18"/>
              </w:rPr>
              <w:t xml:space="preserve">  4 </w:t>
            </w:r>
            <w:r w:rsidRPr="00841731">
              <w:rPr>
                <w:rFonts w:ascii="GHEA Grapalat" w:hAnsi="GHEA Grapalat" w:cs="Sylfaen"/>
                <w:i/>
                <w:sz w:val="18"/>
                <w:szCs w:val="18"/>
              </w:rPr>
              <w:t>սմ</w:t>
            </w:r>
            <w:r w:rsidRPr="00841731">
              <w:rPr>
                <w:rFonts w:ascii="GHEA Grapalat" w:hAnsi="GHEA Grapalat" w:cs="Arial"/>
                <w:i/>
                <w:sz w:val="18"/>
                <w:szCs w:val="18"/>
              </w:rPr>
              <w:t>-</w:t>
            </w:r>
            <w:r w:rsidRPr="00841731">
              <w:rPr>
                <w:rFonts w:ascii="GHEA Grapalat" w:hAnsi="GHEA Grapalat" w:cs="Sylfaen"/>
                <w:i/>
                <w:sz w:val="18"/>
                <w:szCs w:val="18"/>
              </w:rPr>
              <w:t>ից</w:t>
            </w:r>
            <w:r w:rsidRPr="00841731">
              <w:rPr>
                <w:rFonts w:ascii="GHEA Grapalat" w:hAnsi="GHEA Grapalat" w:cs="Arial"/>
                <w:i/>
                <w:sz w:val="18"/>
                <w:szCs w:val="18"/>
              </w:rPr>
              <w:t xml:space="preserve"> </w:t>
            </w:r>
            <w:r w:rsidRPr="00841731">
              <w:rPr>
                <w:rFonts w:ascii="GHEA Grapalat" w:hAnsi="GHEA Grapalat" w:cs="Sylfaen"/>
                <w:i/>
                <w:sz w:val="18"/>
                <w:szCs w:val="18"/>
              </w:rPr>
              <w:t>ոչ</w:t>
            </w:r>
            <w:r w:rsidRPr="00841731">
              <w:rPr>
                <w:rFonts w:ascii="GHEA Grapalat" w:hAnsi="GHEA Grapalat" w:cs="Arial"/>
                <w:i/>
                <w:sz w:val="18"/>
                <w:szCs w:val="18"/>
              </w:rPr>
              <w:t xml:space="preserve"> </w:t>
            </w:r>
            <w:r w:rsidRPr="00841731">
              <w:rPr>
                <w:rFonts w:ascii="GHEA Grapalat" w:hAnsi="GHEA Grapalat" w:cs="Sylfaen"/>
                <w:i/>
                <w:sz w:val="18"/>
                <w:szCs w:val="18"/>
              </w:rPr>
              <w:t>պակաս</w:t>
            </w:r>
            <w:r w:rsidRPr="00841731">
              <w:rPr>
                <w:rFonts w:ascii="GHEA Grapalat" w:hAnsi="GHEA Grapalat" w:cs="Arial"/>
                <w:i/>
                <w:sz w:val="18"/>
                <w:szCs w:val="18"/>
              </w:rPr>
              <w:t xml:space="preserve">, </w:t>
            </w:r>
            <w:r w:rsidRPr="00841731">
              <w:rPr>
                <w:rFonts w:ascii="GHEA Grapalat" w:hAnsi="GHEA Grapalat" w:cs="Sylfaen"/>
                <w:i/>
                <w:sz w:val="18"/>
                <w:szCs w:val="18"/>
              </w:rPr>
              <w:t>տեսականու</w:t>
            </w:r>
            <w:r w:rsidRPr="00841731">
              <w:rPr>
                <w:rFonts w:ascii="GHEA Grapalat" w:hAnsi="GHEA Grapalat" w:cs="Calibri"/>
                <w:i/>
                <w:sz w:val="18"/>
                <w:szCs w:val="18"/>
              </w:rPr>
              <w:t xml:space="preserve"> </w:t>
            </w:r>
            <w:r w:rsidRPr="00841731">
              <w:rPr>
                <w:rFonts w:ascii="GHEA Grapalat" w:hAnsi="GHEA Grapalat" w:cs="Sylfaen"/>
                <w:i/>
                <w:sz w:val="18"/>
                <w:szCs w:val="18"/>
              </w:rPr>
              <w:t>մաքրությունը</w:t>
            </w:r>
            <w:r w:rsidRPr="00841731">
              <w:rPr>
                <w:rFonts w:ascii="GHEA Grapalat" w:hAnsi="GHEA Grapalat" w:cs="Arial"/>
                <w:i/>
                <w:sz w:val="18"/>
                <w:szCs w:val="18"/>
              </w:rPr>
              <w:t>`</w:t>
            </w:r>
            <w:r w:rsidRPr="00841731">
              <w:rPr>
                <w:rFonts w:ascii="GHEA Grapalat" w:hAnsi="GHEA Grapalat" w:cs="Calibri"/>
                <w:i/>
                <w:sz w:val="18"/>
                <w:szCs w:val="18"/>
              </w:rPr>
              <w:t xml:space="preserve">  90 %-</w:t>
            </w:r>
            <w:r w:rsidRPr="00841731">
              <w:rPr>
                <w:rFonts w:ascii="GHEA Grapalat" w:hAnsi="GHEA Grapalat" w:cs="Sylfaen"/>
                <w:i/>
                <w:sz w:val="18"/>
                <w:szCs w:val="18"/>
              </w:rPr>
              <w:t>ից</w:t>
            </w:r>
            <w:r w:rsidRPr="00841731">
              <w:rPr>
                <w:rFonts w:ascii="GHEA Grapalat" w:hAnsi="GHEA Grapalat" w:cs="Arial"/>
                <w:i/>
                <w:sz w:val="18"/>
                <w:szCs w:val="18"/>
              </w:rPr>
              <w:t xml:space="preserve"> </w:t>
            </w:r>
            <w:r w:rsidRPr="00841731">
              <w:rPr>
                <w:rFonts w:ascii="GHEA Grapalat" w:hAnsi="GHEA Grapalat" w:cs="Sylfaen"/>
                <w:i/>
                <w:sz w:val="18"/>
                <w:szCs w:val="18"/>
              </w:rPr>
              <w:t>ոչ</w:t>
            </w:r>
            <w:r w:rsidRPr="00841731">
              <w:rPr>
                <w:rFonts w:ascii="GHEA Grapalat" w:hAnsi="GHEA Grapalat" w:cs="Arial"/>
                <w:i/>
                <w:sz w:val="18"/>
                <w:szCs w:val="18"/>
              </w:rPr>
              <w:t xml:space="preserve"> </w:t>
            </w:r>
            <w:r w:rsidRPr="00841731">
              <w:rPr>
                <w:rFonts w:ascii="GHEA Grapalat" w:hAnsi="GHEA Grapalat" w:cs="Sylfaen"/>
                <w:i/>
                <w:sz w:val="18"/>
                <w:szCs w:val="18"/>
              </w:rPr>
              <w:t>պակաս</w:t>
            </w:r>
            <w:r w:rsidRPr="00841731">
              <w:rPr>
                <w:rFonts w:ascii="GHEA Grapalat" w:hAnsi="GHEA Grapalat" w:cs="Arial"/>
                <w:i/>
                <w:sz w:val="18"/>
                <w:szCs w:val="18"/>
              </w:rPr>
              <w:t>,</w:t>
            </w:r>
            <w:r w:rsidRPr="00841731">
              <w:rPr>
                <w:rFonts w:ascii="GHEA Grapalat" w:hAnsi="GHEA Grapalat" w:cs="Calibri"/>
                <w:i/>
                <w:sz w:val="18"/>
                <w:szCs w:val="18"/>
              </w:rPr>
              <w:t xml:space="preserve"> </w:t>
            </w:r>
            <w:r w:rsidRPr="00841731">
              <w:rPr>
                <w:rFonts w:ascii="GHEA Grapalat" w:hAnsi="GHEA Grapalat" w:cs="Sylfaen"/>
                <w:i/>
                <w:sz w:val="18"/>
                <w:szCs w:val="18"/>
              </w:rPr>
              <w:lastRenderedPageBreak/>
              <w:t>փաթեթավորումը</w:t>
            </w:r>
            <w:r w:rsidRPr="00841731">
              <w:rPr>
                <w:rFonts w:ascii="GHEA Grapalat" w:hAnsi="GHEA Grapalat" w:cs="Arial"/>
                <w:i/>
                <w:sz w:val="18"/>
                <w:szCs w:val="18"/>
              </w:rPr>
              <w:t xml:space="preserve">` </w:t>
            </w:r>
            <w:r w:rsidRPr="00841731">
              <w:rPr>
                <w:rFonts w:ascii="GHEA Grapalat" w:hAnsi="GHEA Grapalat" w:cs="Sylfaen"/>
                <w:i/>
                <w:sz w:val="18"/>
                <w:szCs w:val="18"/>
              </w:rPr>
              <w:t>առանց</w:t>
            </w:r>
            <w:r w:rsidRPr="00841731">
              <w:rPr>
                <w:rFonts w:ascii="GHEA Grapalat" w:hAnsi="GHEA Grapalat" w:cs="Arial"/>
                <w:i/>
                <w:sz w:val="18"/>
                <w:szCs w:val="18"/>
              </w:rPr>
              <w:t xml:space="preserve"> </w:t>
            </w:r>
            <w:r w:rsidRPr="00841731">
              <w:rPr>
                <w:rFonts w:ascii="GHEA Grapalat" w:hAnsi="GHEA Grapalat" w:cs="Sylfaen"/>
                <w:i/>
                <w:sz w:val="18"/>
                <w:szCs w:val="18"/>
              </w:rPr>
              <w:t>չափածրարման։</w:t>
            </w:r>
            <w:r w:rsidRPr="00841731">
              <w:rPr>
                <w:rFonts w:ascii="GHEA Grapalat" w:hAnsi="GHEA Grapalat" w:cs="Arial"/>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cs="Arial"/>
                <w:i/>
                <w:sz w:val="18"/>
                <w:szCs w:val="18"/>
              </w:rPr>
              <w:t xml:space="preserve"> </w:t>
            </w:r>
            <w:r w:rsidRPr="00841731">
              <w:rPr>
                <w:rFonts w:ascii="GHEA Grapalat" w:hAnsi="GHEA Grapalat" w:cs="Sylfaen"/>
                <w:i/>
                <w:sz w:val="18"/>
                <w:szCs w:val="18"/>
              </w:rPr>
              <w:t>և</w:t>
            </w:r>
            <w:r w:rsidRPr="00841731">
              <w:rPr>
                <w:rFonts w:ascii="GHEA Grapalat" w:hAnsi="GHEA Grapalat" w:cs="Arial"/>
                <w:i/>
                <w:sz w:val="18"/>
                <w:szCs w:val="18"/>
              </w:rPr>
              <w:t xml:space="preserve"> </w:t>
            </w:r>
            <w:r w:rsidRPr="00841731">
              <w:rPr>
                <w:rFonts w:ascii="GHEA Grapalat" w:hAnsi="GHEA Grapalat" w:cs="Sylfaen"/>
                <w:i/>
                <w:sz w:val="18"/>
                <w:szCs w:val="18"/>
              </w:rPr>
              <w:t>մակնշումը՝</w:t>
            </w:r>
            <w:r w:rsidRPr="00841731">
              <w:rPr>
                <w:rFonts w:ascii="GHEA Grapalat" w:hAnsi="GHEA Grapalat" w:cs="Arial"/>
                <w:i/>
                <w:sz w:val="18"/>
                <w:szCs w:val="18"/>
              </w:rPr>
              <w:t xml:space="preserve"> </w:t>
            </w:r>
            <w:r w:rsidRPr="00841731">
              <w:rPr>
                <w:rFonts w:ascii="GHEA Grapalat" w:hAnsi="GHEA Grapalat" w:cs="Sylfaen"/>
                <w:i/>
                <w:sz w:val="18"/>
                <w:szCs w:val="18"/>
              </w:rPr>
              <w:t>ըստ</w:t>
            </w:r>
            <w:r w:rsidRPr="00841731">
              <w:rPr>
                <w:rFonts w:ascii="GHEA Grapalat" w:hAnsi="GHEA Grapalat" w:cs="Arial"/>
                <w:i/>
                <w:sz w:val="18"/>
                <w:szCs w:val="18"/>
              </w:rPr>
              <w:t xml:space="preserve"> </w:t>
            </w:r>
            <w:r w:rsidRPr="00841731">
              <w:rPr>
                <w:rFonts w:ascii="GHEA Grapalat" w:hAnsi="GHEA Grapalat" w:cs="Sylfaen"/>
                <w:i/>
                <w:sz w:val="18"/>
                <w:szCs w:val="18"/>
              </w:rPr>
              <w:t>ՀՀ</w:t>
            </w:r>
            <w:r w:rsidRPr="00841731">
              <w:rPr>
                <w:rFonts w:ascii="GHEA Grapalat" w:hAnsi="GHEA Grapalat" w:cs="Calibri"/>
                <w:i/>
                <w:sz w:val="18"/>
                <w:szCs w:val="18"/>
              </w:rPr>
              <w:t xml:space="preserve"> </w:t>
            </w:r>
            <w:r w:rsidRPr="00841731">
              <w:rPr>
                <w:rFonts w:ascii="GHEA Grapalat" w:hAnsi="GHEA Grapalat" w:cs="Sylfaen"/>
                <w:i/>
                <w:sz w:val="18"/>
                <w:szCs w:val="18"/>
              </w:rPr>
              <w:t>կառավարության</w:t>
            </w:r>
            <w:r w:rsidRPr="00841731">
              <w:rPr>
                <w:rFonts w:ascii="GHEA Grapalat" w:hAnsi="GHEA Grapalat" w:cs="Arial"/>
                <w:i/>
                <w:sz w:val="18"/>
                <w:szCs w:val="18"/>
              </w:rPr>
              <w:t xml:space="preserve"> 2006</w:t>
            </w:r>
            <w:r w:rsidRPr="00841731">
              <w:rPr>
                <w:rFonts w:ascii="GHEA Grapalat" w:hAnsi="GHEA Grapalat" w:cs="Sylfaen"/>
                <w:i/>
                <w:sz w:val="18"/>
                <w:szCs w:val="18"/>
              </w:rPr>
              <w:t>թ</w:t>
            </w:r>
            <w:r w:rsidRPr="00841731">
              <w:rPr>
                <w:rFonts w:ascii="GHEA Grapalat" w:hAnsi="GHEA Grapalat" w:cs="Arial"/>
                <w:i/>
                <w:sz w:val="18"/>
                <w:szCs w:val="18"/>
              </w:rPr>
              <w:t xml:space="preserve">. </w:t>
            </w:r>
            <w:r w:rsidRPr="00841731">
              <w:rPr>
                <w:rFonts w:ascii="GHEA Grapalat" w:hAnsi="GHEA Grapalat" w:cs="Sylfaen"/>
                <w:i/>
                <w:sz w:val="18"/>
                <w:szCs w:val="18"/>
              </w:rPr>
              <w:t>Դեկտեմբերի</w:t>
            </w:r>
            <w:r w:rsidRPr="00841731">
              <w:rPr>
                <w:rFonts w:ascii="GHEA Grapalat" w:hAnsi="GHEA Grapalat" w:cs="Arial"/>
                <w:i/>
                <w:sz w:val="18"/>
                <w:szCs w:val="18"/>
              </w:rPr>
              <w:t xml:space="preserve"> 21-</w:t>
            </w:r>
            <w:r w:rsidRPr="00841731">
              <w:rPr>
                <w:rFonts w:ascii="GHEA Grapalat" w:hAnsi="GHEA Grapalat" w:cs="Sylfaen"/>
                <w:i/>
                <w:sz w:val="18"/>
                <w:szCs w:val="18"/>
              </w:rPr>
              <w:t>ի</w:t>
            </w:r>
            <w:r w:rsidRPr="00841731">
              <w:rPr>
                <w:rFonts w:ascii="GHEA Grapalat" w:hAnsi="GHEA Grapalat" w:cs="Arial"/>
                <w:i/>
                <w:sz w:val="18"/>
                <w:szCs w:val="18"/>
              </w:rPr>
              <w:t xml:space="preserve"> N 1913-</w:t>
            </w:r>
            <w:r w:rsidRPr="00841731">
              <w:rPr>
                <w:rFonts w:ascii="GHEA Grapalat" w:hAnsi="GHEA Grapalat" w:cs="Sylfaen"/>
                <w:i/>
                <w:sz w:val="18"/>
                <w:szCs w:val="18"/>
              </w:rPr>
              <w:t>Ն</w:t>
            </w:r>
            <w:r w:rsidRPr="00841731">
              <w:rPr>
                <w:rFonts w:ascii="GHEA Grapalat" w:hAnsi="GHEA Grapalat" w:cs="Arial"/>
                <w:i/>
                <w:sz w:val="18"/>
                <w:szCs w:val="18"/>
              </w:rPr>
              <w:t xml:space="preserve"> </w:t>
            </w:r>
            <w:r w:rsidRPr="00841731">
              <w:rPr>
                <w:rFonts w:ascii="GHEA Grapalat" w:hAnsi="GHEA Grapalat" w:cs="Sylfaen"/>
                <w:i/>
                <w:sz w:val="18"/>
                <w:szCs w:val="18"/>
              </w:rPr>
              <w:t>որոշմամբ</w:t>
            </w:r>
            <w:r w:rsidRPr="00841731">
              <w:rPr>
                <w:rFonts w:ascii="GHEA Grapalat" w:hAnsi="GHEA Grapalat" w:cs="Arial"/>
                <w:i/>
                <w:sz w:val="18"/>
                <w:szCs w:val="18"/>
              </w:rPr>
              <w:t xml:space="preserve"> </w:t>
            </w:r>
            <w:r w:rsidRPr="00841731">
              <w:rPr>
                <w:rFonts w:ascii="GHEA Grapalat" w:hAnsi="GHEA Grapalat" w:cs="Sylfaen"/>
                <w:i/>
                <w:sz w:val="18"/>
                <w:szCs w:val="18"/>
              </w:rPr>
              <w:t>հաստատված</w:t>
            </w:r>
            <w:r w:rsidRPr="00841731">
              <w:rPr>
                <w:rFonts w:ascii="GHEA Grapalat" w:hAnsi="GHEA Grapalat" w:cs="Arial"/>
                <w:i/>
                <w:sz w:val="18"/>
                <w:szCs w:val="18"/>
              </w:rPr>
              <w:t xml:space="preserve"> «</w:t>
            </w:r>
            <w:r w:rsidRPr="00841731">
              <w:rPr>
                <w:rFonts w:ascii="GHEA Grapalat" w:hAnsi="GHEA Grapalat" w:cs="Sylfaen"/>
                <w:i/>
                <w:sz w:val="18"/>
                <w:szCs w:val="18"/>
              </w:rPr>
              <w:t>Թարմ</w:t>
            </w:r>
            <w:r w:rsidRPr="00841731">
              <w:rPr>
                <w:rFonts w:ascii="GHEA Grapalat" w:hAnsi="GHEA Grapalat" w:cs="Calibri"/>
                <w:i/>
                <w:sz w:val="18"/>
                <w:szCs w:val="18"/>
              </w:rPr>
              <w:t xml:space="preserve"> </w:t>
            </w:r>
            <w:r w:rsidRPr="00841731">
              <w:rPr>
                <w:rFonts w:ascii="GHEA Grapalat" w:hAnsi="GHEA Grapalat" w:cs="Sylfaen"/>
                <w:i/>
                <w:sz w:val="18"/>
                <w:szCs w:val="18"/>
              </w:rPr>
              <w:t>պտուղ</w:t>
            </w:r>
            <w:r w:rsidRPr="00841731">
              <w:rPr>
                <w:rFonts w:ascii="GHEA Grapalat" w:hAnsi="GHEA Grapalat" w:cs="Arial"/>
                <w:i/>
                <w:sz w:val="18"/>
                <w:szCs w:val="18"/>
              </w:rPr>
              <w:t>-</w:t>
            </w:r>
            <w:r w:rsidRPr="00841731">
              <w:rPr>
                <w:rFonts w:ascii="GHEA Grapalat" w:hAnsi="GHEA Grapalat" w:cs="Sylfaen"/>
                <w:i/>
                <w:sz w:val="18"/>
                <w:szCs w:val="18"/>
              </w:rPr>
              <w:t>բանջարեղենի</w:t>
            </w:r>
            <w:r w:rsidRPr="00841731">
              <w:rPr>
                <w:rFonts w:ascii="GHEA Grapalat" w:hAnsi="GHEA Grapalat" w:cs="Arial"/>
                <w:i/>
                <w:sz w:val="18"/>
                <w:szCs w:val="18"/>
              </w:rPr>
              <w:t xml:space="preserve"> </w:t>
            </w:r>
            <w:r w:rsidRPr="00841731">
              <w:rPr>
                <w:rFonts w:ascii="GHEA Grapalat" w:hAnsi="GHEA Grapalat" w:cs="Sylfaen"/>
                <w:i/>
                <w:sz w:val="18"/>
                <w:szCs w:val="18"/>
              </w:rPr>
              <w:t>տեխնիկական</w:t>
            </w:r>
            <w:r w:rsidRPr="00841731">
              <w:rPr>
                <w:rFonts w:ascii="GHEA Grapalat" w:hAnsi="GHEA Grapalat" w:cs="Arial"/>
                <w:i/>
                <w:sz w:val="18"/>
                <w:szCs w:val="18"/>
              </w:rPr>
              <w:t xml:space="preserve"> </w:t>
            </w:r>
            <w:r w:rsidRPr="00841731">
              <w:rPr>
                <w:rFonts w:ascii="GHEA Grapalat" w:hAnsi="GHEA Grapalat" w:cs="Sylfaen"/>
                <w:i/>
                <w:sz w:val="18"/>
                <w:szCs w:val="18"/>
              </w:rPr>
              <w:t>կանոնակարգի</w:t>
            </w:r>
            <w:r w:rsidRPr="00841731">
              <w:rPr>
                <w:rFonts w:ascii="GHEA Grapalat" w:hAnsi="GHEA Grapalat" w:cs="Arial"/>
                <w:i/>
                <w:sz w:val="18"/>
                <w:szCs w:val="18"/>
              </w:rPr>
              <w:t xml:space="preserve">» </w:t>
            </w:r>
            <w:r w:rsidRPr="00841731">
              <w:rPr>
                <w:rFonts w:ascii="GHEA Grapalat" w:hAnsi="GHEA Grapalat" w:cs="Sylfaen"/>
                <w:i/>
                <w:sz w:val="18"/>
                <w:szCs w:val="18"/>
              </w:rPr>
              <w:t>և</w:t>
            </w:r>
            <w:r w:rsidRPr="00841731">
              <w:rPr>
                <w:rFonts w:ascii="GHEA Grapalat" w:hAnsi="GHEA Grapalat" w:cs="Arial"/>
                <w:i/>
                <w:sz w:val="18"/>
                <w:szCs w:val="18"/>
              </w:rPr>
              <w:t xml:space="preserve"> «</w:t>
            </w:r>
            <w:r w:rsidRPr="00841731">
              <w:rPr>
                <w:rFonts w:ascii="GHEA Grapalat" w:hAnsi="GHEA Grapalat" w:cs="Sylfaen"/>
                <w:i/>
                <w:sz w:val="18"/>
                <w:szCs w:val="18"/>
              </w:rPr>
              <w:t>Սննդամթերքի</w:t>
            </w:r>
            <w:r w:rsidRPr="00841731">
              <w:rPr>
                <w:rFonts w:ascii="GHEA Grapalat" w:hAnsi="GHEA Grapalat" w:cs="Arial"/>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cs="Arial"/>
                <w:i/>
                <w:sz w:val="18"/>
                <w:szCs w:val="18"/>
              </w:rPr>
              <w:t xml:space="preserve"> </w:t>
            </w:r>
            <w:r w:rsidRPr="00841731">
              <w:rPr>
                <w:rFonts w:ascii="GHEA Grapalat" w:hAnsi="GHEA Grapalat" w:cs="Sylfaen"/>
                <w:i/>
                <w:sz w:val="18"/>
                <w:szCs w:val="18"/>
              </w:rPr>
              <w:t>մասին</w:t>
            </w:r>
            <w:r w:rsidRPr="00841731">
              <w:rPr>
                <w:rFonts w:ascii="GHEA Grapalat" w:hAnsi="GHEA Grapalat" w:cs="Arial"/>
                <w:i/>
                <w:sz w:val="18"/>
                <w:szCs w:val="18"/>
              </w:rPr>
              <w:t>»</w:t>
            </w:r>
            <w:r w:rsidRPr="00841731">
              <w:rPr>
                <w:rFonts w:ascii="GHEA Grapalat" w:hAnsi="GHEA Grapalat" w:cs="Calibri"/>
                <w:i/>
                <w:sz w:val="18"/>
                <w:szCs w:val="18"/>
              </w:rPr>
              <w:t xml:space="preserve"> </w:t>
            </w:r>
            <w:r w:rsidRPr="00841731">
              <w:rPr>
                <w:rFonts w:ascii="GHEA Grapalat" w:hAnsi="GHEA Grapalat" w:cs="Sylfaen"/>
                <w:i/>
                <w:sz w:val="18"/>
                <w:szCs w:val="18"/>
              </w:rPr>
              <w:t>ՀՀ</w:t>
            </w:r>
            <w:r w:rsidRPr="00841731">
              <w:rPr>
                <w:rFonts w:ascii="GHEA Grapalat" w:hAnsi="GHEA Grapalat" w:cs="Arial"/>
                <w:i/>
                <w:sz w:val="18"/>
                <w:szCs w:val="18"/>
              </w:rPr>
              <w:t xml:space="preserve"> </w:t>
            </w:r>
            <w:r w:rsidRPr="00841731">
              <w:rPr>
                <w:rFonts w:ascii="GHEA Grapalat" w:hAnsi="GHEA Grapalat" w:cs="Sylfaen"/>
                <w:i/>
                <w:sz w:val="18"/>
                <w:szCs w:val="18"/>
              </w:rPr>
              <w:t>օրենքի</w:t>
            </w:r>
            <w:r w:rsidRPr="00841731">
              <w:rPr>
                <w:rFonts w:ascii="GHEA Grapalat" w:hAnsi="GHEA Grapalat" w:cs="Arial"/>
                <w:i/>
                <w:sz w:val="18"/>
                <w:szCs w:val="18"/>
              </w:rPr>
              <w:t xml:space="preserve"> 8-</w:t>
            </w:r>
            <w:r w:rsidRPr="00841731">
              <w:rPr>
                <w:rFonts w:ascii="GHEA Grapalat" w:hAnsi="GHEA Grapalat" w:cs="Sylfaen"/>
                <w:i/>
                <w:sz w:val="18"/>
                <w:szCs w:val="18"/>
              </w:rPr>
              <w:t>րդ</w:t>
            </w:r>
            <w:r w:rsidRPr="00841731">
              <w:rPr>
                <w:rFonts w:ascii="GHEA Grapalat" w:hAnsi="GHEA Grapalat" w:cs="Arial"/>
                <w:i/>
                <w:sz w:val="18"/>
                <w:szCs w:val="18"/>
              </w:rPr>
              <w:t xml:space="preserve"> </w:t>
            </w:r>
            <w:r w:rsidRPr="00841731">
              <w:rPr>
                <w:rFonts w:ascii="GHEA Grapalat" w:hAnsi="GHEA Grapalat" w:cs="Sylfaen"/>
                <w:i/>
                <w:sz w:val="18"/>
                <w:szCs w:val="18"/>
              </w:rPr>
              <w:t>հոդվածի</w:t>
            </w:r>
            <w:r w:rsidRPr="00841731">
              <w:rPr>
                <w:rFonts w:ascii="GHEA Grapalat" w:hAnsi="GHEA Grapalat" w:cs="Arial"/>
                <w:i/>
                <w:sz w:val="18"/>
                <w:szCs w:val="18"/>
              </w:rPr>
              <w:t>:</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lastRenderedPageBreak/>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 338</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rFonts w:ascii="GHEA Grapalat" w:hAnsi="GHEA Grapalat"/>
                <w:sz w:val="18"/>
                <w:szCs w:val="18"/>
                <w:lang w:val="ru-RU"/>
              </w:rPr>
            </w:pPr>
            <w:r w:rsidRPr="00841731">
              <w:rPr>
                <w:rFonts w:ascii="GHEA Grapalat" w:hAnsi="GHEA Grapalat"/>
                <w:sz w:val="18"/>
                <w:szCs w:val="18"/>
                <w:lang w:val="ru-RU"/>
              </w:rPr>
              <w:t>2-</w:t>
            </w:r>
            <w:r w:rsidRPr="00841731">
              <w:rPr>
                <w:rFonts w:ascii="GHEA Grapalat" w:hAnsi="GHEA Grapalat" w:cs="Sylfaen"/>
                <w:sz w:val="18"/>
                <w:szCs w:val="18"/>
              </w:rPr>
              <w:t>րդ</w:t>
            </w:r>
            <w:r w:rsidRPr="00841731">
              <w:rPr>
                <w:rFonts w:ascii="GHEA Grapalat" w:hAnsi="GHEA Grapalat"/>
                <w:sz w:val="18"/>
                <w:szCs w:val="18"/>
                <w:lang w:val="ru-RU"/>
              </w:rPr>
              <w:t xml:space="preserve"> </w:t>
            </w:r>
            <w:r w:rsidRPr="00841731">
              <w:rPr>
                <w:rFonts w:ascii="GHEA Grapalat" w:hAnsi="GHEA Grapalat" w:cs="Sylfaen"/>
                <w:sz w:val="18"/>
                <w:szCs w:val="18"/>
              </w:rPr>
              <w:t>մատակարարումը</w:t>
            </w:r>
            <w:r w:rsidRPr="00841731">
              <w:rPr>
                <w:rFonts w:ascii="GHEA Grapalat" w:hAnsi="GHEA Grapalat"/>
                <w:sz w:val="18"/>
                <w:szCs w:val="18"/>
                <w:lang w:val="ru-RU"/>
              </w:rPr>
              <w:t xml:space="preserve">  </w:t>
            </w:r>
            <w:r w:rsidRPr="00841731">
              <w:rPr>
                <w:rFonts w:ascii="GHEA Grapalat" w:hAnsi="GHEA Grapalat" w:cs="Sylfaen"/>
                <w:sz w:val="18"/>
                <w:szCs w:val="18"/>
              </w:rPr>
              <w:t>Համաձայն</w:t>
            </w:r>
            <w:r w:rsidRPr="00841731">
              <w:rPr>
                <w:rFonts w:ascii="GHEA Grapalat" w:hAnsi="GHEA Grapalat"/>
                <w:sz w:val="18"/>
                <w:szCs w:val="18"/>
                <w:lang w:val="ru-RU"/>
              </w:rPr>
              <w:t xml:space="preserve"> </w:t>
            </w:r>
            <w:r w:rsidRPr="00841731">
              <w:rPr>
                <w:rFonts w:ascii="GHEA Grapalat" w:hAnsi="GHEA Grapalat" w:cs="Sylfaen"/>
                <w:sz w:val="18"/>
                <w:szCs w:val="18"/>
              </w:rPr>
              <w:lastRenderedPageBreak/>
              <w:t>նախապես</w:t>
            </w:r>
            <w:r w:rsidRPr="00841731">
              <w:rPr>
                <w:rFonts w:ascii="GHEA Grapalat" w:hAnsi="GHEA Grapalat"/>
                <w:sz w:val="18"/>
                <w:szCs w:val="18"/>
                <w:lang w:val="ru-RU"/>
              </w:rPr>
              <w:t xml:space="preserve">  </w:t>
            </w:r>
            <w:r w:rsidRPr="00841731">
              <w:rPr>
                <w:rFonts w:ascii="GHEA Grapalat" w:hAnsi="GHEA Grapalat" w:cs="Sylfaen"/>
                <w:sz w:val="18"/>
                <w:szCs w:val="18"/>
              </w:rPr>
              <w:t>պատվերի</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1C5AA6" w:rsidTr="001C5AA6">
        <w:trPr>
          <w:trHeight w:val="246"/>
        </w:trPr>
        <w:tc>
          <w:tcPr>
            <w:tcW w:w="827" w:type="dxa"/>
            <w:vAlign w:val="center"/>
          </w:tcPr>
          <w:p w:rsidR="00841731" w:rsidRPr="00841731" w:rsidRDefault="001C5AA6" w:rsidP="00841731">
            <w:pPr>
              <w:jc w:val="center"/>
              <w:rPr>
                <w:rFonts w:ascii="GHEA Grapalat" w:hAnsi="GHEA Grapalat"/>
                <w:sz w:val="18"/>
                <w:szCs w:val="18"/>
              </w:rPr>
            </w:pPr>
            <w:r>
              <w:rPr>
                <w:rFonts w:ascii="GHEA Grapalat" w:hAnsi="GHEA Grapalat"/>
                <w:sz w:val="18"/>
                <w:szCs w:val="18"/>
              </w:rPr>
              <w:lastRenderedPageBreak/>
              <w:t>8</w:t>
            </w:r>
          </w:p>
        </w:tc>
        <w:tc>
          <w:tcPr>
            <w:tcW w:w="1171" w:type="dxa"/>
            <w:vAlign w:val="center"/>
          </w:tcPr>
          <w:p w:rsidR="00841731" w:rsidRPr="00841731" w:rsidRDefault="00841731" w:rsidP="00841731">
            <w:pPr>
              <w:jc w:val="center"/>
              <w:rPr>
                <w:sz w:val="18"/>
                <w:szCs w:val="18"/>
              </w:rPr>
            </w:pPr>
            <w:r w:rsidRPr="00841731">
              <w:rPr>
                <w:rFonts w:ascii="GHEA Grapalat" w:hAnsi="GHEA Grapalat"/>
                <w:sz w:val="18"/>
                <w:szCs w:val="18"/>
              </w:rPr>
              <w:t>15821500</w:t>
            </w:r>
          </w:p>
        </w:tc>
        <w:tc>
          <w:tcPr>
            <w:tcW w:w="1843" w:type="dxa"/>
            <w:vAlign w:val="center"/>
          </w:tcPr>
          <w:p w:rsidR="00841731" w:rsidRPr="00841731" w:rsidRDefault="00841731" w:rsidP="00841731">
            <w:pPr>
              <w:jc w:val="center"/>
              <w:rPr>
                <w:rFonts w:ascii="GHEA Grapalat" w:hAnsi="GHEA Grapalat"/>
                <w:sz w:val="18"/>
                <w:szCs w:val="18"/>
                <w:lang w:val="af-ZA"/>
              </w:rPr>
            </w:pPr>
            <w:r w:rsidRPr="00841731">
              <w:rPr>
                <w:rFonts w:ascii="GHEA Grapalat" w:hAnsi="GHEA Grapalat"/>
                <w:sz w:val="18"/>
                <w:szCs w:val="18"/>
                <w:lang w:val="af-ZA"/>
              </w:rPr>
              <w:t>Թխվածքաբլիթ /Գրանդ Քենդի/</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cs="Sylfaen"/>
                <w:i/>
                <w:sz w:val="18"/>
                <w:szCs w:val="18"/>
                <w:lang w:val="af-ZA"/>
              </w:rPr>
            </w:pPr>
            <w:r w:rsidRPr="00841731">
              <w:rPr>
                <w:rFonts w:ascii="GHEA Grapalat" w:hAnsi="GHEA Grapalat"/>
                <w:i/>
                <w:color w:val="000000"/>
                <w:sz w:val="18"/>
                <w:szCs w:val="18"/>
                <w:shd w:val="clear" w:color="auto" w:fill="FFFFFF"/>
              </w:rPr>
              <w:t>Կաթնահունց, շաքարահունց և երկարատև պատրաստված, խոնավությունը՝ 3%-ից մինչև 10%, շաքարի զանգվածային պարունակությունը՝ 20%-ից մինչե 27%, յուղայնությունը՝ 3%-ից մինչև 30%, ԳՕՍՏ 24901-89: Անվտանգությունը և մակնշումը՝ N 2-III-4.9-01-2003 (ՌԴ Սան Պին 2.3.2-1078-01) սանիտարահամաճարակային կանոնների և նորմերի, Սննդամթերքի անվտանգության մասին ՀՀ օրենքի 9-րդ հոդվածի 12 Վաֆլի (Գրանդ Քենդի) կամ համարժեք կգ. Սիջակով և առանց միջուկի չափածրարված և առանց</w:t>
            </w:r>
          </w:p>
        </w:tc>
        <w:tc>
          <w:tcPr>
            <w:tcW w:w="708" w:type="dxa"/>
            <w:vAlign w:val="center"/>
          </w:tcPr>
          <w:p w:rsidR="00841731" w:rsidRPr="00841731" w:rsidRDefault="00841731" w:rsidP="00841731">
            <w:pPr>
              <w:jc w:val="center"/>
              <w:rPr>
                <w:rFonts w:ascii="GHEA Grapalat" w:hAnsi="GHEA Grapalat"/>
                <w:sz w:val="18"/>
                <w:szCs w:val="18"/>
                <w:lang w:val="af-ZA"/>
              </w:rPr>
            </w:pPr>
            <w:r>
              <w:rPr>
                <w:rFonts w:ascii="GHEA Grapalat" w:hAnsi="GHEA Grapalat"/>
                <w:sz w:val="18"/>
                <w:szCs w:val="18"/>
                <w:lang w:val="af-ZA"/>
              </w:rPr>
              <w:t>կգ</w:t>
            </w:r>
          </w:p>
        </w:tc>
        <w:tc>
          <w:tcPr>
            <w:tcW w:w="567" w:type="dxa"/>
            <w:vAlign w:val="center"/>
          </w:tcPr>
          <w:p w:rsidR="00841731" w:rsidRPr="00841731" w:rsidRDefault="00841731" w:rsidP="00841731">
            <w:pPr>
              <w:jc w:val="center"/>
              <w:rPr>
                <w:rFonts w:ascii="GHEA Grapalat" w:hAnsi="GHEA Grapalat"/>
                <w:sz w:val="18"/>
                <w:szCs w:val="18"/>
                <w:lang w:val="af-ZA"/>
              </w:rPr>
            </w:pPr>
          </w:p>
        </w:tc>
        <w:tc>
          <w:tcPr>
            <w:tcW w:w="568" w:type="dxa"/>
            <w:vAlign w:val="center"/>
          </w:tcPr>
          <w:p w:rsidR="00841731" w:rsidRPr="00841731" w:rsidRDefault="00841731" w:rsidP="00841731">
            <w:pPr>
              <w:jc w:val="center"/>
              <w:rPr>
                <w:rFonts w:ascii="GHEA Grapalat" w:hAnsi="GHEA Grapalat"/>
                <w:sz w:val="18"/>
                <w:szCs w:val="18"/>
                <w:lang w:val="af-ZA"/>
              </w:rPr>
            </w:pPr>
          </w:p>
        </w:tc>
        <w:tc>
          <w:tcPr>
            <w:tcW w:w="708" w:type="dxa"/>
            <w:vAlign w:val="center"/>
          </w:tcPr>
          <w:p w:rsidR="00841731" w:rsidRPr="00841731" w:rsidRDefault="0009506F" w:rsidP="00841731">
            <w:pPr>
              <w:jc w:val="center"/>
              <w:rPr>
                <w:rFonts w:ascii="GHEA Grapalat" w:hAnsi="GHEA Grapalat" w:cs="Calibri"/>
                <w:color w:val="000000"/>
                <w:sz w:val="18"/>
                <w:szCs w:val="18"/>
                <w:lang w:val="af-ZA"/>
              </w:rPr>
            </w:pPr>
            <w:r>
              <w:rPr>
                <w:rFonts w:ascii="GHEA Grapalat" w:hAnsi="GHEA Grapalat" w:cs="Calibri"/>
                <w:color w:val="000000"/>
                <w:sz w:val="18"/>
                <w:szCs w:val="18"/>
                <w:lang w:val="af-ZA"/>
              </w:rPr>
              <w:t>40</w:t>
            </w:r>
          </w:p>
        </w:tc>
        <w:tc>
          <w:tcPr>
            <w:tcW w:w="1560" w:type="dxa"/>
            <w:vAlign w:val="center"/>
          </w:tcPr>
          <w:p w:rsidR="00841731" w:rsidRPr="00841731" w:rsidRDefault="00841731" w:rsidP="00841731">
            <w:pPr>
              <w:jc w:val="center"/>
              <w:rPr>
                <w:rFonts w:ascii="GHEA Grapalat" w:hAnsi="GHEA Grapalat" w:cs="Sylfaen"/>
                <w:sz w:val="18"/>
                <w:szCs w:val="18"/>
                <w:lang w:val="hy-AM"/>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sz w:val="18"/>
                <w:szCs w:val="18"/>
                <w:lang w:val="hy-AM"/>
              </w:rPr>
            </w:pPr>
            <w:r w:rsidRPr="00841731">
              <w:rPr>
                <w:sz w:val="18"/>
                <w:szCs w:val="18"/>
                <w:lang w:val="hy-AM"/>
              </w:rPr>
              <w:t>2-</w:t>
            </w:r>
            <w:r w:rsidRPr="00841731">
              <w:rPr>
                <w:rFonts w:ascii="Sylfaen" w:hAnsi="Sylfaen" w:cs="Sylfaen"/>
                <w:sz w:val="18"/>
                <w:szCs w:val="18"/>
                <w:lang w:val="hy-AM"/>
              </w:rPr>
              <w:t>րդ</w:t>
            </w:r>
            <w:r w:rsidRPr="00841731">
              <w:rPr>
                <w:sz w:val="18"/>
                <w:szCs w:val="18"/>
                <w:lang w:val="hy-AM"/>
              </w:rPr>
              <w:t xml:space="preserve"> </w:t>
            </w:r>
            <w:r w:rsidRPr="00841731">
              <w:rPr>
                <w:rFonts w:ascii="Sylfaen" w:hAnsi="Sylfaen" w:cs="Sylfaen"/>
                <w:sz w:val="18"/>
                <w:szCs w:val="18"/>
                <w:lang w:val="hy-AM"/>
              </w:rPr>
              <w:t>մատակարարումը</w:t>
            </w:r>
            <w:r w:rsidRPr="00841731">
              <w:rPr>
                <w:sz w:val="18"/>
                <w:szCs w:val="18"/>
                <w:lang w:val="hy-AM"/>
              </w:rPr>
              <w:t xml:space="preserve">  </w:t>
            </w:r>
            <w:r w:rsidRPr="00841731">
              <w:rPr>
                <w:rFonts w:ascii="Sylfaen" w:hAnsi="Sylfaen" w:cs="Sylfaen"/>
                <w:sz w:val="18"/>
                <w:szCs w:val="18"/>
                <w:lang w:val="hy-AM"/>
              </w:rPr>
              <w:t>Համաձայն</w:t>
            </w:r>
            <w:r w:rsidRPr="00841731">
              <w:rPr>
                <w:sz w:val="18"/>
                <w:szCs w:val="18"/>
                <w:lang w:val="hy-AM"/>
              </w:rPr>
              <w:t xml:space="preserve"> </w:t>
            </w:r>
            <w:r w:rsidRPr="00841731">
              <w:rPr>
                <w:rFonts w:ascii="Sylfaen" w:hAnsi="Sylfaen" w:cs="Sylfaen"/>
                <w:sz w:val="18"/>
                <w:szCs w:val="18"/>
                <w:lang w:val="hy-AM"/>
              </w:rPr>
              <w:t>նախապես</w:t>
            </w:r>
            <w:r w:rsidRPr="00841731">
              <w:rPr>
                <w:sz w:val="18"/>
                <w:szCs w:val="18"/>
                <w:lang w:val="hy-AM"/>
              </w:rPr>
              <w:t xml:space="preserve">  </w:t>
            </w:r>
            <w:r w:rsidRPr="00841731">
              <w:rPr>
                <w:rFonts w:ascii="Sylfaen" w:hAnsi="Sylfaen" w:cs="Sylfaen"/>
                <w:sz w:val="18"/>
                <w:szCs w:val="18"/>
                <w:lang w:val="hy-AM"/>
              </w:rPr>
              <w:t>պատվերի</w:t>
            </w:r>
          </w:p>
        </w:tc>
        <w:tc>
          <w:tcPr>
            <w:tcW w:w="1228" w:type="dxa"/>
            <w:tcBorders>
              <w:top w:val="nil"/>
              <w:bottom w:val="nil"/>
            </w:tcBorders>
          </w:tcPr>
          <w:p w:rsidR="00841731" w:rsidRPr="00841731" w:rsidRDefault="00841731" w:rsidP="00841731">
            <w:pPr>
              <w:jc w:val="center"/>
              <w:rPr>
                <w:rFonts w:ascii="GHEA Grapalat" w:hAnsi="GHEA Grapalat"/>
                <w:sz w:val="18"/>
                <w:szCs w:val="18"/>
                <w:lang w:val="hy-AM"/>
              </w:rPr>
            </w:pPr>
            <w:r w:rsidRPr="00841731">
              <w:rPr>
                <w:rFonts w:ascii="GHEA Grapalat" w:hAnsi="GHEA Grapalat"/>
                <w:sz w:val="18"/>
                <w:szCs w:val="18"/>
                <w:lang w:val="hy-AM"/>
              </w:rPr>
              <w:t>1-ին մատակարարումը կկատարվի համաձայնագրի կնքման պահից</w:t>
            </w:r>
          </w:p>
        </w:tc>
      </w:tr>
      <w:tr w:rsidR="00841731" w:rsidRPr="001C5AA6" w:rsidTr="001C5AA6">
        <w:trPr>
          <w:trHeight w:val="246"/>
        </w:trPr>
        <w:tc>
          <w:tcPr>
            <w:tcW w:w="827" w:type="dxa"/>
            <w:vAlign w:val="center"/>
          </w:tcPr>
          <w:p w:rsidR="00841731" w:rsidRPr="00841731" w:rsidRDefault="001C5AA6" w:rsidP="00841731">
            <w:pPr>
              <w:jc w:val="center"/>
              <w:rPr>
                <w:rFonts w:ascii="GHEA Grapalat" w:hAnsi="GHEA Grapalat"/>
                <w:sz w:val="18"/>
                <w:szCs w:val="18"/>
              </w:rPr>
            </w:pPr>
            <w:r>
              <w:rPr>
                <w:rFonts w:ascii="GHEA Grapalat" w:hAnsi="GHEA Grapalat"/>
                <w:sz w:val="18"/>
                <w:szCs w:val="18"/>
              </w:rPr>
              <w:t>9</w:t>
            </w:r>
          </w:p>
        </w:tc>
        <w:tc>
          <w:tcPr>
            <w:tcW w:w="1171"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t>15112160</w:t>
            </w:r>
          </w:p>
        </w:tc>
        <w:tc>
          <w:tcPr>
            <w:tcW w:w="1843"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cs="Sylfaen"/>
                <w:sz w:val="18"/>
                <w:szCs w:val="18"/>
                <w:lang w:val="hy-AM"/>
              </w:rPr>
              <w:t>հավի</w:t>
            </w:r>
            <w:r w:rsidRPr="00841731">
              <w:rPr>
                <w:rFonts w:ascii="GHEA Grapalat" w:hAnsi="GHEA Grapalat" w:cs="Arial LatArm"/>
                <w:sz w:val="18"/>
                <w:szCs w:val="18"/>
                <w:lang w:val="hy-AM"/>
              </w:rPr>
              <w:t xml:space="preserve"> </w:t>
            </w:r>
            <w:r w:rsidRPr="00841731">
              <w:rPr>
                <w:rFonts w:ascii="GHEA Grapalat" w:hAnsi="GHEA Grapalat" w:cs="Sylfaen"/>
                <w:sz w:val="18"/>
                <w:szCs w:val="18"/>
              </w:rPr>
              <w:t>կրծքամիս</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rPr>
            </w:pPr>
            <w:r w:rsidRPr="00841731">
              <w:rPr>
                <w:rFonts w:ascii="GHEA Grapalat" w:hAnsi="GHEA Grapalat" w:cs="Sylfaen"/>
                <w:i/>
                <w:sz w:val="18"/>
                <w:szCs w:val="18"/>
              </w:rPr>
              <w:t>Հավի</w:t>
            </w:r>
            <w:r w:rsidRPr="00841731">
              <w:rPr>
                <w:rFonts w:ascii="GHEA Grapalat" w:hAnsi="GHEA Grapalat"/>
                <w:i/>
                <w:sz w:val="18"/>
                <w:szCs w:val="18"/>
              </w:rPr>
              <w:t xml:space="preserve"> </w:t>
            </w:r>
            <w:r w:rsidRPr="00841731">
              <w:rPr>
                <w:rFonts w:ascii="GHEA Grapalat" w:hAnsi="GHEA Grapalat" w:cs="Sylfaen"/>
                <w:i/>
                <w:sz w:val="18"/>
                <w:szCs w:val="18"/>
              </w:rPr>
              <w:t>կրծքա</w:t>
            </w:r>
            <w:r w:rsidRPr="00841731">
              <w:rPr>
                <w:rFonts w:ascii="GHEA Grapalat" w:hAnsi="GHEA Grapalat"/>
                <w:i/>
                <w:sz w:val="18"/>
                <w:szCs w:val="18"/>
              </w:rPr>
              <w:t xml:space="preserve"> </w:t>
            </w:r>
            <w:r w:rsidRPr="00841731">
              <w:rPr>
                <w:rFonts w:ascii="GHEA Grapalat" w:hAnsi="GHEA Grapalat" w:cs="Sylfaen"/>
                <w:i/>
                <w:sz w:val="18"/>
                <w:szCs w:val="18"/>
              </w:rPr>
              <w:t>միս</w:t>
            </w:r>
            <w:r w:rsidRPr="00841731">
              <w:rPr>
                <w:rFonts w:ascii="GHEA Grapalat" w:hAnsi="GHEA Grapalat"/>
                <w:i/>
                <w:sz w:val="18"/>
                <w:szCs w:val="18"/>
              </w:rPr>
              <w:t xml:space="preserve">, </w:t>
            </w:r>
            <w:r w:rsidRPr="00841731">
              <w:rPr>
                <w:rFonts w:ascii="GHEA Grapalat" w:hAnsi="GHEA Grapalat" w:cs="Sylfaen"/>
                <w:i/>
                <w:sz w:val="18"/>
                <w:szCs w:val="18"/>
              </w:rPr>
              <w:t>պաղեցրած</w:t>
            </w:r>
            <w:r w:rsidRPr="00841731">
              <w:rPr>
                <w:rFonts w:ascii="GHEA Grapalat" w:hAnsi="GHEA Grapalat"/>
                <w:i/>
                <w:sz w:val="18"/>
                <w:szCs w:val="18"/>
              </w:rPr>
              <w:t xml:space="preserve">, </w:t>
            </w:r>
            <w:r w:rsidR="002811E6">
              <w:rPr>
                <w:rFonts w:ascii="GHEA Grapalat" w:hAnsi="GHEA Grapalat"/>
                <w:i/>
                <w:sz w:val="18"/>
                <w:szCs w:val="18"/>
              </w:rPr>
              <w:t xml:space="preserve">առանց </w:t>
            </w:r>
            <w:proofErr w:type="gramStart"/>
            <w:r w:rsidR="002811E6">
              <w:rPr>
                <w:rFonts w:ascii="GHEA Grapalat" w:hAnsi="GHEA Grapalat"/>
                <w:i/>
                <w:sz w:val="18"/>
                <w:szCs w:val="18"/>
              </w:rPr>
              <w:t>ոսկորի ,</w:t>
            </w:r>
            <w:proofErr w:type="gramEnd"/>
            <w:r w:rsidR="002811E6">
              <w:rPr>
                <w:rFonts w:ascii="GHEA Grapalat" w:hAnsi="GHEA Grapalat"/>
                <w:i/>
                <w:sz w:val="18"/>
                <w:szCs w:val="18"/>
              </w:rPr>
              <w:t xml:space="preserve"> </w:t>
            </w:r>
            <w:r w:rsidRPr="00841731">
              <w:rPr>
                <w:rFonts w:ascii="GHEA Grapalat" w:hAnsi="GHEA Grapalat" w:cs="Sylfaen"/>
                <w:i/>
                <w:sz w:val="18"/>
                <w:szCs w:val="18"/>
              </w:rPr>
              <w:t>տեղա</w:t>
            </w:r>
            <w:r w:rsidRPr="00841731">
              <w:rPr>
                <w:rFonts w:ascii="GHEA Grapalat" w:hAnsi="GHEA Grapalat"/>
                <w:i/>
                <w:sz w:val="18"/>
                <w:szCs w:val="18"/>
              </w:rPr>
              <w:t xml:space="preserve"> </w:t>
            </w:r>
            <w:r w:rsidRPr="00841731">
              <w:rPr>
                <w:rFonts w:ascii="GHEA Grapalat" w:hAnsi="GHEA Grapalat" w:cs="Sylfaen"/>
                <w:i/>
                <w:sz w:val="18"/>
                <w:szCs w:val="18"/>
              </w:rPr>
              <w:t>կան</w:t>
            </w:r>
            <w:r w:rsidRPr="00841731">
              <w:rPr>
                <w:rFonts w:ascii="GHEA Grapalat" w:hAnsi="GHEA Grapalat"/>
                <w:i/>
                <w:sz w:val="18"/>
                <w:szCs w:val="18"/>
              </w:rPr>
              <w:t xml:space="preserve"> </w:t>
            </w:r>
            <w:r w:rsidRPr="00841731">
              <w:rPr>
                <w:rFonts w:ascii="GHEA Grapalat" w:hAnsi="GHEA Grapalat" w:cs="Sylfaen"/>
                <w:i/>
                <w:sz w:val="18"/>
                <w:szCs w:val="18"/>
              </w:rPr>
              <w:t>Մաքուր</w:t>
            </w:r>
            <w:r w:rsidRPr="00841731">
              <w:rPr>
                <w:rFonts w:ascii="GHEA Grapalat" w:hAnsi="GHEA Grapalat"/>
                <w:i/>
                <w:sz w:val="18"/>
                <w:szCs w:val="18"/>
              </w:rPr>
              <w:t xml:space="preserve">, </w:t>
            </w:r>
            <w:r w:rsidRPr="00841731">
              <w:rPr>
                <w:rFonts w:ascii="GHEA Grapalat" w:hAnsi="GHEA Grapalat" w:cs="Sylfaen"/>
                <w:i/>
                <w:sz w:val="18"/>
                <w:szCs w:val="18"/>
              </w:rPr>
              <w:t>արյունազրկված</w:t>
            </w:r>
            <w:r w:rsidRPr="00841731">
              <w:rPr>
                <w:rFonts w:ascii="GHEA Grapalat" w:hAnsi="GHEA Grapalat"/>
                <w:i/>
                <w:sz w:val="18"/>
                <w:szCs w:val="18"/>
              </w:rPr>
              <w:t xml:space="preserve">, </w:t>
            </w:r>
            <w:r w:rsidRPr="00841731">
              <w:rPr>
                <w:rFonts w:ascii="GHEA Grapalat" w:hAnsi="GHEA Grapalat" w:cs="Sylfaen"/>
                <w:i/>
                <w:sz w:val="18"/>
                <w:szCs w:val="18"/>
              </w:rPr>
              <w:t>առանց</w:t>
            </w:r>
            <w:r w:rsidRPr="00841731">
              <w:rPr>
                <w:rFonts w:ascii="GHEA Grapalat" w:hAnsi="GHEA Grapalat"/>
                <w:i/>
                <w:sz w:val="18"/>
                <w:szCs w:val="18"/>
              </w:rPr>
              <w:t xml:space="preserve"> </w:t>
            </w:r>
            <w:r w:rsidRPr="00841731">
              <w:rPr>
                <w:rFonts w:ascii="GHEA Grapalat" w:hAnsi="GHEA Grapalat" w:cs="Sylfaen"/>
                <w:i/>
                <w:sz w:val="18"/>
                <w:szCs w:val="18"/>
              </w:rPr>
              <w:t>կողմնակի</w:t>
            </w:r>
            <w:r w:rsidRPr="00841731">
              <w:rPr>
                <w:rFonts w:ascii="GHEA Grapalat" w:hAnsi="GHEA Grapalat"/>
                <w:i/>
                <w:sz w:val="18"/>
                <w:szCs w:val="18"/>
              </w:rPr>
              <w:t xml:space="preserve"> </w:t>
            </w:r>
            <w:r w:rsidRPr="00841731">
              <w:rPr>
                <w:rFonts w:ascii="GHEA Grapalat" w:hAnsi="GHEA Grapalat" w:cs="Sylfaen"/>
                <w:i/>
                <w:sz w:val="18"/>
                <w:szCs w:val="18"/>
              </w:rPr>
              <w:t>հոտերի</w:t>
            </w:r>
            <w:r w:rsidRPr="00841731">
              <w:rPr>
                <w:rFonts w:ascii="GHEA Grapalat" w:hAnsi="GHEA Grapalat"/>
                <w:i/>
                <w:sz w:val="18"/>
                <w:szCs w:val="18"/>
              </w:rPr>
              <w:t xml:space="preserve">, </w:t>
            </w:r>
            <w:r w:rsidRPr="00841731">
              <w:rPr>
                <w:rFonts w:ascii="GHEA Grapalat" w:hAnsi="GHEA Grapalat" w:cs="Sylfaen"/>
                <w:i/>
                <w:sz w:val="18"/>
                <w:szCs w:val="18"/>
              </w:rPr>
              <w:t>փաթեթավորված</w:t>
            </w:r>
            <w:r w:rsidRPr="00841731">
              <w:rPr>
                <w:rFonts w:ascii="GHEA Grapalat" w:hAnsi="GHEA Grapalat"/>
                <w:i/>
                <w:sz w:val="18"/>
                <w:szCs w:val="18"/>
              </w:rPr>
              <w:t xml:space="preserve"> </w:t>
            </w:r>
            <w:r w:rsidRPr="00841731">
              <w:rPr>
                <w:rFonts w:ascii="GHEA Grapalat" w:hAnsi="GHEA Grapalat" w:cs="Sylfaen"/>
                <w:i/>
                <w:sz w:val="18"/>
                <w:szCs w:val="18"/>
              </w:rPr>
              <w:t>պոլիէթիլենային</w:t>
            </w:r>
            <w:r w:rsidRPr="00841731">
              <w:rPr>
                <w:rFonts w:ascii="GHEA Grapalat" w:hAnsi="GHEA Grapalat"/>
                <w:i/>
                <w:sz w:val="18"/>
                <w:szCs w:val="18"/>
              </w:rPr>
              <w:t xml:space="preserve"> </w:t>
            </w:r>
            <w:r w:rsidRPr="00841731">
              <w:rPr>
                <w:rFonts w:ascii="GHEA Grapalat" w:hAnsi="GHEA Grapalat" w:cs="Sylfaen"/>
                <w:i/>
                <w:sz w:val="18"/>
                <w:szCs w:val="18"/>
              </w:rPr>
              <w:t>թաղանթներով</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25391-82</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կառավարության</w:t>
            </w:r>
            <w:r w:rsidRPr="00841731">
              <w:rPr>
                <w:rFonts w:ascii="GHEA Grapalat" w:hAnsi="GHEA Grapalat"/>
                <w:i/>
                <w:sz w:val="18"/>
                <w:szCs w:val="18"/>
              </w:rPr>
              <w:t xml:space="preserve"> 2006</w:t>
            </w:r>
            <w:r w:rsidRPr="00841731">
              <w:rPr>
                <w:rFonts w:ascii="GHEA Grapalat" w:hAnsi="GHEA Grapalat" w:cs="Sylfaen"/>
                <w:i/>
                <w:sz w:val="18"/>
                <w:szCs w:val="18"/>
              </w:rPr>
              <w:t>թ</w:t>
            </w:r>
            <w:r w:rsidRPr="00841731">
              <w:rPr>
                <w:rFonts w:ascii="GHEA Grapalat" w:hAnsi="GHEA Grapalat"/>
                <w:i/>
                <w:sz w:val="18"/>
                <w:szCs w:val="18"/>
              </w:rPr>
              <w:t xml:space="preserve">. </w:t>
            </w:r>
            <w:r w:rsidRPr="00841731">
              <w:rPr>
                <w:rFonts w:ascii="GHEA Grapalat" w:hAnsi="GHEA Grapalat" w:cs="Sylfaen"/>
                <w:i/>
                <w:sz w:val="18"/>
                <w:szCs w:val="18"/>
              </w:rPr>
              <w:t>հոկտեմբերի</w:t>
            </w:r>
            <w:r w:rsidRPr="00841731">
              <w:rPr>
                <w:rFonts w:ascii="GHEA Grapalat" w:hAnsi="GHEA Grapalat"/>
                <w:i/>
                <w:sz w:val="18"/>
                <w:szCs w:val="18"/>
              </w:rPr>
              <w:t xml:space="preserve"> 19-</w:t>
            </w:r>
            <w:r w:rsidRPr="00841731">
              <w:rPr>
                <w:rFonts w:ascii="GHEA Grapalat" w:hAnsi="GHEA Grapalat" w:cs="Sylfaen"/>
                <w:i/>
                <w:sz w:val="18"/>
                <w:szCs w:val="18"/>
              </w:rPr>
              <w:t>ի</w:t>
            </w:r>
            <w:r w:rsidRPr="00841731">
              <w:rPr>
                <w:rFonts w:ascii="GHEA Grapalat" w:hAnsi="GHEA Grapalat"/>
                <w:i/>
                <w:sz w:val="18"/>
                <w:szCs w:val="18"/>
              </w:rPr>
              <w:t xml:space="preserve"> N 1560-</w:t>
            </w:r>
            <w:r w:rsidRPr="00841731">
              <w:rPr>
                <w:rFonts w:ascii="GHEA Grapalat" w:hAnsi="GHEA Grapalat" w:cs="Sylfaen"/>
                <w:i/>
                <w:sz w:val="18"/>
                <w:szCs w:val="18"/>
              </w:rPr>
              <w:t>Ն</w:t>
            </w:r>
            <w:r w:rsidRPr="00841731">
              <w:rPr>
                <w:rFonts w:ascii="GHEA Grapalat" w:hAnsi="GHEA Grapalat"/>
                <w:i/>
                <w:sz w:val="18"/>
                <w:szCs w:val="18"/>
              </w:rPr>
              <w:t xml:space="preserve"> </w:t>
            </w:r>
            <w:r w:rsidRPr="00841731">
              <w:rPr>
                <w:rFonts w:ascii="GHEA Grapalat" w:hAnsi="GHEA Grapalat" w:cs="Sylfaen"/>
                <w:i/>
                <w:sz w:val="18"/>
                <w:szCs w:val="18"/>
              </w:rPr>
              <w:t>որոշմամբ</w:t>
            </w:r>
            <w:r w:rsidRPr="00841731">
              <w:rPr>
                <w:rFonts w:ascii="GHEA Grapalat" w:hAnsi="GHEA Grapalat"/>
                <w:i/>
                <w:sz w:val="18"/>
                <w:szCs w:val="18"/>
              </w:rPr>
              <w:t xml:space="preserve"> </w:t>
            </w:r>
            <w:r w:rsidRPr="00841731">
              <w:rPr>
                <w:rFonts w:ascii="GHEA Grapalat" w:hAnsi="GHEA Grapalat" w:cs="Sylfaen"/>
                <w:i/>
                <w:sz w:val="18"/>
                <w:szCs w:val="18"/>
              </w:rPr>
              <w:t>հաստատված</w:t>
            </w:r>
            <w:r w:rsidRPr="00841731">
              <w:rPr>
                <w:rFonts w:ascii="GHEA Grapalat" w:hAnsi="GHEA Grapalat"/>
                <w:i/>
                <w:sz w:val="18"/>
                <w:szCs w:val="18"/>
              </w:rPr>
              <w:t xml:space="preserve"> “</w:t>
            </w:r>
            <w:r w:rsidRPr="00841731">
              <w:rPr>
                <w:rFonts w:ascii="GHEA Grapalat" w:hAnsi="GHEA Grapalat" w:cs="Sylfaen"/>
                <w:i/>
                <w:sz w:val="18"/>
                <w:szCs w:val="18"/>
              </w:rPr>
              <w:t>Մսի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մսամթերքի</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կանոնակարգի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պիտանելիութայն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80 %</w:t>
            </w:r>
          </w:p>
        </w:tc>
        <w:tc>
          <w:tcPr>
            <w:tcW w:w="708" w:type="dxa"/>
            <w:vAlign w:val="center"/>
          </w:tcPr>
          <w:p w:rsidR="00841731" w:rsidRPr="00841731" w:rsidRDefault="00841731" w:rsidP="00841731">
            <w:pPr>
              <w:jc w:val="center"/>
              <w:rPr>
                <w:rFonts w:ascii="GHEA Grapalat" w:hAnsi="GHEA Grapalat"/>
                <w:sz w:val="18"/>
                <w:szCs w:val="18"/>
              </w:rPr>
            </w:pPr>
            <w:r>
              <w:rPr>
                <w:rFonts w:ascii="GHEA Grapalat" w:hAnsi="GHEA Grapalat"/>
                <w:sz w:val="18"/>
                <w:szCs w:val="18"/>
              </w:rPr>
              <w:t>կգ</w:t>
            </w:r>
          </w:p>
        </w:tc>
        <w:tc>
          <w:tcPr>
            <w:tcW w:w="567" w:type="dxa"/>
            <w:vAlign w:val="center"/>
          </w:tcPr>
          <w:p w:rsidR="00841731" w:rsidRPr="00841731" w:rsidRDefault="00841731" w:rsidP="00841731">
            <w:pPr>
              <w:jc w:val="center"/>
              <w:rPr>
                <w:rFonts w:ascii="GHEA Grapalat" w:hAnsi="GHEA Grapalat"/>
                <w:sz w:val="18"/>
                <w:szCs w:val="18"/>
              </w:rPr>
            </w:pPr>
          </w:p>
        </w:tc>
        <w:tc>
          <w:tcPr>
            <w:tcW w:w="568" w:type="dxa"/>
            <w:vAlign w:val="center"/>
          </w:tcPr>
          <w:p w:rsidR="00841731" w:rsidRPr="00841731" w:rsidRDefault="00841731" w:rsidP="00841731">
            <w:pPr>
              <w:jc w:val="center"/>
              <w:rPr>
                <w:rFonts w:ascii="GHEA Grapalat" w:hAnsi="GHEA Grapalat"/>
                <w:sz w:val="18"/>
                <w:szCs w:val="18"/>
              </w:rPr>
            </w:pPr>
          </w:p>
        </w:tc>
        <w:tc>
          <w:tcPr>
            <w:tcW w:w="708" w:type="dxa"/>
            <w:vAlign w:val="center"/>
          </w:tcPr>
          <w:p w:rsidR="00841731" w:rsidRPr="00841731" w:rsidRDefault="0009506F" w:rsidP="00841731">
            <w:pPr>
              <w:jc w:val="center"/>
              <w:rPr>
                <w:rFonts w:ascii="GHEA Grapalat" w:hAnsi="GHEA Grapalat" w:cs="Calibri"/>
                <w:color w:val="000000"/>
                <w:sz w:val="18"/>
                <w:szCs w:val="18"/>
              </w:rPr>
            </w:pPr>
            <w:r>
              <w:rPr>
                <w:rFonts w:ascii="GHEA Grapalat" w:hAnsi="GHEA Grapalat" w:cs="Calibri"/>
                <w:color w:val="000000"/>
                <w:sz w:val="18"/>
                <w:szCs w:val="18"/>
              </w:rPr>
              <w:t>128</w:t>
            </w:r>
          </w:p>
        </w:tc>
        <w:tc>
          <w:tcPr>
            <w:tcW w:w="1560" w:type="dxa"/>
            <w:vAlign w:val="center"/>
          </w:tcPr>
          <w:p w:rsidR="00841731" w:rsidRPr="00841731" w:rsidRDefault="00841731" w:rsidP="00841731">
            <w:pPr>
              <w:jc w:val="center"/>
              <w:rPr>
                <w:rFonts w:ascii="GHEA Grapalat" w:hAnsi="GHEA Grapalat" w:cs="Sylfaen"/>
                <w:sz w:val="18"/>
                <w:szCs w:val="18"/>
                <w:lang w:val="hy-AM"/>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sz w:val="18"/>
                <w:szCs w:val="18"/>
                <w:lang w:val="hy-AM"/>
              </w:rPr>
            </w:pPr>
            <w:r w:rsidRPr="00841731">
              <w:rPr>
                <w:sz w:val="18"/>
                <w:szCs w:val="18"/>
                <w:lang w:val="hy-AM"/>
              </w:rPr>
              <w:t>2-</w:t>
            </w:r>
            <w:r w:rsidRPr="00841731">
              <w:rPr>
                <w:rFonts w:ascii="Sylfaen" w:hAnsi="Sylfaen" w:cs="Sylfaen"/>
                <w:sz w:val="18"/>
                <w:szCs w:val="18"/>
                <w:lang w:val="hy-AM"/>
              </w:rPr>
              <w:t>րդ</w:t>
            </w:r>
            <w:r w:rsidRPr="00841731">
              <w:rPr>
                <w:sz w:val="18"/>
                <w:szCs w:val="18"/>
                <w:lang w:val="hy-AM"/>
              </w:rPr>
              <w:t xml:space="preserve"> </w:t>
            </w:r>
            <w:r w:rsidRPr="00841731">
              <w:rPr>
                <w:rFonts w:ascii="Sylfaen" w:hAnsi="Sylfaen" w:cs="Sylfaen"/>
                <w:sz w:val="18"/>
                <w:szCs w:val="18"/>
                <w:lang w:val="hy-AM"/>
              </w:rPr>
              <w:t>մատակարարումը</w:t>
            </w:r>
            <w:r w:rsidRPr="00841731">
              <w:rPr>
                <w:sz w:val="18"/>
                <w:szCs w:val="18"/>
                <w:lang w:val="hy-AM"/>
              </w:rPr>
              <w:t xml:space="preserve">  </w:t>
            </w:r>
            <w:r w:rsidRPr="00841731">
              <w:rPr>
                <w:rFonts w:ascii="Sylfaen" w:hAnsi="Sylfaen" w:cs="Sylfaen"/>
                <w:sz w:val="18"/>
                <w:szCs w:val="18"/>
                <w:lang w:val="hy-AM"/>
              </w:rPr>
              <w:t>Համաձայն</w:t>
            </w:r>
            <w:r w:rsidRPr="00841731">
              <w:rPr>
                <w:sz w:val="18"/>
                <w:szCs w:val="18"/>
                <w:lang w:val="hy-AM"/>
              </w:rPr>
              <w:t xml:space="preserve"> </w:t>
            </w:r>
            <w:r w:rsidRPr="00841731">
              <w:rPr>
                <w:rFonts w:ascii="Sylfaen" w:hAnsi="Sylfaen" w:cs="Sylfaen"/>
                <w:sz w:val="18"/>
                <w:szCs w:val="18"/>
                <w:lang w:val="hy-AM"/>
              </w:rPr>
              <w:t>նախապես</w:t>
            </w:r>
            <w:r w:rsidRPr="00841731">
              <w:rPr>
                <w:sz w:val="18"/>
                <w:szCs w:val="18"/>
                <w:lang w:val="hy-AM"/>
              </w:rPr>
              <w:t xml:space="preserve">  </w:t>
            </w:r>
            <w:r w:rsidRPr="00841731">
              <w:rPr>
                <w:rFonts w:ascii="Sylfaen" w:hAnsi="Sylfaen" w:cs="Sylfaen"/>
                <w:sz w:val="18"/>
                <w:szCs w:val="18"/>
                <w:lang w:val="hy-AM"/>
              </w:rPr>
              <w:t>պատվերի</w:t>
            </w:r>
          </w:p>
        </w:tc>
        <w:tc>
          <w:tcPr>
            <w:tcW w:w="1228" w:type="dxa"/>
            <w:tcBorders>
              <w:top w:val="nil"/>
              <w:bottom w:val="nil"/>
            </w:tcBorders>
          </w:tcPr>
          <w:p w:rsidR="00841731" w:rsidRPr="00841731" w:rsidRDefault="00841731" w:rsidP="00841731">
            <w:pPr>
              <w:jc w:val="center"/>
              <w:rPr>
                <w:rFonts w:ascii="GHEA Grapalat" w:hAnsi="GHEA Grapalat"/>
                <w:sz w:val="18"/>
                <w:szCs w:val="18"/>
                <w:lang w:val="hy-AM"/>
              </w:rPr>
            </w:pPr>
          </w:p>
        </w:tc>
      </w:tr>
      <w:tr w:rsidR="00841731" w:rsidRPr="001C5AA6" w:rsidTr="001C5AA6">
        <w:trPr>
          <w:trHeight w:val="246"/>
        </w:trPr>
        <w:tc>
          <w:tcPr>
            <w:tcW w:w="827" w:type="dxa"/>
            <w:vAlign w:val="center"/>
          </w:tcPr>
          <w:p w:rsidR="00841731" w:rsidRPr="00841731" w:rsidRDefault="00AD123C" w:rsidP="00841731">
            <w:pPr>
              <w:jc w:val="center"/>
              <w:rPr>
                <w:rFonts w:ascii="GHEA Grapalat" w:hAnsi="GHEA Grapalat"/>
                <w:sz w:val="18"/>
                <w:szCs w:val="18"/>
              </w:rPr>
            </w:pPr>
            <w:r>
              <w:rPr>
                <w:rFonts w:ascii="GHEA Grapalat" w:hAnsi="GHEA Grapalat"/>
                <w:sz w:val="18"/>
                <w:szCs w:val="18"/>
              </w:rPr>
              <w:t>10</w:t>
            </w:r>
          </w:p>
        </w:tc>
        <w:tc>
          <w:tcPr>
            <w:tcW w:w="1171" w:type="dxa"/>
            <w:vAlign w:val="center"/>
          </w:tcPr>
          <w:p w:rsidR="00841731" w:rsidRPr="00841731" w:rsidRDefault="00841731" w:rsidP="00841731">
            <w:pPr>
              <w:jc w:val="center"/>
              <w:rPr>
                <w:rFonts w:ascii="GHEA Grapalat" w:hAnsi="GHEA Grapalat" w:cs="Calibri"/>
                <w:color w:val="000000"/>
                <w:sz w:val="18"/>
                <w:szCs w:val="18"/>
              </w:rPr>
            </w:pPr>
            <w:r w:rsidRPr="00841731">
              <w:rPr>
                <w:rFonts w:ascii="GHEA Grapalat" w:hAnsi="GHEA Grapalat" w:cs="Calibri"/>
                <w:color w:val="000000"/>
                <w:sz w:val="18"/>
                <w:szCs w:val="18"/>
              </w:rPr>
              <w:t>15617000</w:t>
            </w:r>
          </w:p>
        </w:tc>
        <w:tc>
          <w:tcPr>
            <w:tcW w:w="1843" w:type="dxa"/>
            <w:vAlign w:val="center"/>
          </w:tcPr>
          <w:p w:rsidR="00841731" w:rsidRPr="00841731" w:rsidRDefault="00841731" w:rsidP="00841731">
            <w:pPr>
              <w:jc w:val="center"/>
              <w:rPr>
                <w:rFonts w:ascii="GHEA Grapalat" w:hAnsi="GHEA Grapalat"/>
                <w:sz w:val="18"/>
                <w:szCs w:val="18"/>
                <w:lang w:val="af-ZA"/>
              </w:rPr>
            </w:pPr>
            <w:r w:rsidRPr="00841731">
              <w:rPr>
                <w:rFonts w:ascii="GHEA Grapalat" w:hAnsi="GHEA Grapalat"/>
                <w:sz w:val="18"/>
                <w:szCs w:val="18"/>
                <w:lang w:val="af-ZA"/>
              </w:rPr>
              <w:t>ցորենաձավար</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cs="Sylfaen"/>
                <w:i/>
                <w:sz w:val="18"/>
                <w:szCs w:val="18"/>
              </w:rPr>
            </w:pPr>
            <w:r w:rsidRPr="00841731">
              <w:rPr>
                <w:rFonts w:ascii="GHEA Grapalat" w:hAnsi="GHEA Grapalat" w:cs="Sylfaen"/>
                <w:i/>
                <w:sz w:val="18"/>
                <w:szCs w:val="18"/>
              </w:rPr>
              <w:t>Ստացված</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ցորենի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թեփահան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հատիկների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հղկմամբ</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կամ</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հետագա</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կոտրատմամբ</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ցորենի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հատիկները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լինում</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են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հղկված</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ծայրերով</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կամ</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հղկված</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կլոր</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հատիկների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ձևով</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խոնավությունը</w:t>
            </w:r>
            <w:r w:rsidRPr="00841731">
              <w:rPr>
                <w:rFonts w:ascii="GHEA Grapalat" w:hAnsi="GHEA Grapalat" w:cs="Sylfaen"/>
                <w:i/>
                <w:sz w:val="18"/>
                <w:szCs w:val="18"/>
                <w:lang w:val="af-ZA"/>
              </w:rPr>
              <w:t xml:space="preserve"> 14%-</w:t>
            </w:r>
            <w:r w:rsidRPr="00841731">
              <w:rPr>
                <w:rFonts w:ascii="GHEA Grapalat" w:hAnsi="GHEA Grapalat" w:cs="Sylfaen"/>
                <w:i/>
                <w:sz w:val="18"/>
                <w:szCs w:val="18"/>
              </w:rPr>
              <w:t>ից</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ոչ</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ավելի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աղբային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խառնուկները</w:t>
            </w:r>
            <w:r w:rsidRPr="00841731">
              <w:rPr>
                <w:rFonts w:ascii="GHEA Grapalat" w:hAnsi="GHEA Grapalat" w:cs="Sylfaen"/>
                <w:i/>
                <w:sz w:val="18"/>
                <w:szCs w:val="18"/>
                <w:lang w:val="af-ZA"/>
              </w:rPr>
              <w:t xml:space="preserve"> 0,3%-</w:t>
            </w:r>
            <w:r w:rsidRPr="00841731">
              <w:rPr>
                <w:rFonts w:ascii="GHEA Grapalat" w:hAnsi="GHEA Grapalat" w:cs="Sylfaen"/>
                <w:i/>
                <w:sz w:val="18"/>
                <w:szCs w:val="18"/>
              </w:rPr>
              <w:t>ից</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ոչ</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ավելի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պատրաստ</w:t>
            </w:r>
            <w:r w:rsidRPr="00841731">
              <w:rPr>
                <w:rFonts w:ascii="GHEA Grapalat" w:hAnsi="GHEA Grapalat" w:cs="Sylfaen"/>
                <w:i/>
                <w:sz w:val="18"/>
                <w:szCs w:val="18"/>
                <w:lang w:val="af-ZA"/>
              </w:rPr>
              <w:t>-</w:t>
            </w:r>
            <w:r w:rsidRPr="00841731">
              <w:rPr>
                <w:rFonts w:ascii="GHEA Grapalat" w:hAnsi="GHEA Grapalat" w:cs="Sylfaen"/>
                <w:i/>
                <w:sz w:val="18"/>
                <w:szCs w:val="18"/>
              </w:rPr>
              <w:t>ված</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բարձր</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և</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առաջին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տեսակի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ցորենից</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անվտանգությունը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և</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մակնշումը՝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ըստ</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ՀՀ</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կառավարության</w:t>
            </w:r>
            <w:r w:rsidRPr="00841731">
              <w:rPr>
                <w:rFonts w:ascii="GHEA Grapalat" w:hAnsi="GHEA Grapalat" w:cs="Sylfaen"/>
                <w:i/>
                <w:sz w:val="18"/>
                <w:szCs w:val="18"/>
                <w:lang w:val="af-ZA"/>
              </w:rPr>
              <w:t xml:space="preserve"> 2007</w:t>
            </w:r>
            <w:r w:rsidRPr="00841731">
              <w:rPr>
                <w:rFonts w:ascii="GHEA Grapalat" w:hAnsi="GHEA Grapalat" w:cs="Sylfaen"/>
                <w:i/>
                <w:sz w:val="18"/>
                <w:szCs w:val="18"/>
              </w:rPr>
              <w:t>թ</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Հունվարի</w:t>
            </w:r>
            <w:r w:rsidRPr="00841731">
              <w:rPr>
                <w:rFonts w:ascii="GHEA Grapalat" w:hAnsi="GHEA Grapalat" w:cs="Sylfaen"/>
                <w:i/>
                <w:sz w:val="18"/>
                <w:szCs w:val="18"/>
                <w:lang w:val="af-ZA"/>
              </w:rPr>
              <w:t xml:space="preserve"> 11-</w:t>
            </w:r>
            <w:r w:rsidRPr="00841731">
              <w:rPr>
                <w:rFonts w:ascii="GHEA Grapalat" w:hAnsi="GHEA Grapalat" w:cs="Sylfaen"/>
                <w:i/>
                <w:sz w:val="18"/>
                <w:szCs w:val="18"/>
              </w:rPr>
              <w:t>ի</w:t>
            </w:r>
            <w:r w:rsidRPr="00841731">
              <w:rPr>
                <w:rFonts w:ascii="GHEA Grapalat" w:hAnsi="GHEA Grapalat" w:cs="Sylfaen"/>
                <w:i/>
                <w:sz w:val="18"/>
                <w:szCs w:val="18"/>
                <w:lang w:val="af-ZA"/>
              </w:rPr>
              <w:t xml:space="preserve"> N 22-</w:t>
            </w:r>
            <w:r w:rsidRPr="00841731">
              <w:rPr>
                <w:rFonts w:ascii="GHEA Grapalat" w:hAnsi="GHEA Grapalat" w:cs="Sylfaen"/>
                <w:i/>
                <w:sz w:val="18"/>
                <w:szCs w:val="18"/>
              </w:rPr>
              <w:t>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որոշմամբ</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հաստատված</w:t>
            </w:r>
            <w:r w:rsidRPr="00841731">
              <w:rPr>
                <w:rFonts w:ascii="GHEA Grapalat" w:hAnsi="GHEA Grapalat" w:cs="Sylfaen"/>
                <w:i/>
                <w:sz w:val="18"/>
                <w:szCs w:val="18"/>
                <w:lang w:val="af-ZA"/>
              </w:rPr>
              <w:t>’“</w:t>
            </w:r>
            <w:r w:rsidRPr="00841731">
              <w:rPr>
                <w:rFonts w:ascii="GHEA Grapalat" w:hAnsi="GHEA Grapalat" w:cs="Sylfaen"/>
                <w:i/>
                <w:sz w:val="18"/>
                <w:szCs w:val="18"/>
              </w:rPr>
              <w:t>Հացահատիկին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դրա</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արտադրմանը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պահմանը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վերամշակմանը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և</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օգտահանմանը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ներկայացվող</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պահանջների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տեխնիկական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կանոնակարգի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և</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Սննդամթերքի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անվտանգության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մասին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ՀՀ</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օրենքի</w:t>
            </w:r>
            <w:r w:rsidRPr="00841731">
              <w:rPr>
                <w:rFonts w:ascii="GHEA Grapalat" w:hAnsi="GHEA Grapalat" w:cs="Sylfaen"/>
                <w:i/>
                <w:sz w:val="18"/>
                <w:szCs w:val="18"/>
                <w:lang w:val="af-ZA"/>
              </w:rPr>
              <w:t xml:space="preserve"> 9-</w:t>
            </w:r>
            <w:r w:rsidRPr="00841731">
              <w:rPr>
                <w:rFonts w:ascii="GHEA Grapalat" w:hAnsi="GHEA Grapalat" w:cs="Sylfaen"/>
                <w:i/>
                <w:sz w:val="18"/>
                <w:szCs w:val="18"/>
              </w:rPr>
              <w:t>րդ</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հոդվածի։:</w:t>
            </w:r>
          </w:p>
        </w:tc>
        <w:tc>
          <w:tcPr>
            <w:tcW w:w="708" w:type="dxa"/>
            <w:vAlign w:val="center"/>
          </w:tcPr>
          <w:p w:rsidR="00841731" w:rsidRPr="00841731" w:rsidRDefault="00841731" w:rsidP="00841731">
            <w:pPr>
              <w:jc w:val="center"/>
              <w:rPr>
                <w:rFonts w:ascii="GHEA Grapalat" w:hAnsi="GHEA Grapalat"/>
                <w:sz w:val="18"/>
                <w:szCs w:val="18"/>
              </w:rPr>
            </w:pPr>
            <w:r>
              <w:rPr>
                <w:rFonts w:ascii="GHEA Grapalat" w:hAnsi="GHEA Grapalat"/>
                <w:sz w:val="18"/>
                <w:szCs w:val="18"/>
              </w:rPr>
              <w:t>կգ</w:t>
            </w:r>
          </w:p>
        </w:tc>
        <w:tc>
          <w:tcPr>
            <w:tcW w:w="567" w:type="dxa"/>
            <w:vAlign w:val="center"/>
          </w:tcPr>
          <w:p w:rsidR="00841731" w:rsidRPr="00841731" w:rsidRDefault="00841731" w:rsidP="00841731">
            <w:pPr>
              <w:jc w:val="center"/>
              <w:rPr>
                <w:rFonts w:ascii="GHEA Grapalat" w:hAnsi="GHEA Grapalat"/>
                <w:sz w:val="18"/>
                <w:szCs w:val="18"/>
              </w:rPr>
            </w:pPr>
          </w:p>
        </w:tc>
        <w:tc>
          <w:tcPr>
            <w:tcW w:w="568" w:type="dxa"/>
            <w:vAlign w:val="center"/>
          </w:tcPr>
          <w:p w:rsidR="00841731" w:rsidRPr="00841731" w:rsidRDefault="00841731" w:rsidP="00841731">
            <w:pPr>
              <w:jc w:val="center"/>
              <w:rPr>
                <w:rFonts w:ascii="GHEA Grapalat" w:hAnsi="GHEA Grapalat"/>
                <w:sz w:val="18"/>
                <w:szCs w:val="18"/>
              </w:rPr>
            </w:pPr>
          </w:p>
        </w:tc>
        <w:tc>
          <w:tcPr>
            <w:tcW w:w="708" w:type="dxa"/>
            <w:vAlign w:val="center"/>
          </w:tcPr>
          <w:p w:rsidR="00841731" w:rsidRPr="00841731" w:rsidRDefault="0009506F" w:rsidP="00841731">
            <w:pPr>
              <w:jc w:val="center"/>
              <w:rPr>
                <w:rFonts w:ascii="GHEA Grapalat" w:hAnsi="GHEA Grapalat" w:cs="Calibri"/>
                <w:color w:val="000000"/>
                <w:sz w:val="18"/>
                <w:szCs w:val="18"/>
              </w:rPr>
            </w:pPr>
            <w:r>
              <w:rPr>
                <w:rFonts w:ascii="GHEA Grapalat" w:hAnsi="GHEA Grapalat" w:cs="Calibri"/>
                <w:color w:val="000000"/>
                <w:sz w:val="18"/>
                <w:szCs w:val="18"/>
              </w:rPr>
              <w:t>36</w:t>
            </w:r>
          </w:p>
        </w:tc>
        <w:tc>
          <w:tcPr>
            <w:tcW w:w="1560" w:type="dxa"/>
            <w:vAlign w:val="center"/>
          </w:tcPr>
          <w:p w:rsidR="00841731" w:rsidRPr="00841731" w:rsidRDefault="00841731" w:rsidP="00841731">
            <w:pPr>
              <w:jc w:val="center"/>
              <w:rPr>
                <w:rFonts w:ascii="GHEA Grapalat" w:hAnsi="GHEA Grapalat" w:cs="Sylfaen"/>
                <w:sz w:val="18"/>
                <w:szCs w:val="18"/>
                <w:lang w:val="hy-AM"/>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sz w:val="18"/>
                <w:szCs w:val="18"/>
                <w:lang w:val="hy-AM"/>
              </w:rPr>
            </w:pPr>
            <w:r w:rsidRPr="00841731">
              <w:rPr>
                <w:sz w:val="18"/>
                <w:szCs w:val="18"/>
                <w:lang w:val="hy-AM"/>
              </w:rPr>
              <w:t>2-</w:t>
            </w:r>
            <w:r w:rsidRPr="00841731">
              <w:rPr>
                <w:rFonts w:ascii="Sylfaen" w:hAnsi="Sylfaen" w:cs="Sylfaen"/>
                <w:sz w:val="18"/>
                <w:szCs w:val="18"/>
                <w:lang w:val="hy-AM"/>
              </w:rPr>
              <w:t>րդ</w:t>
            </w:r>
            <w:r w:rsidRPr="00841731">
              <w:rPr>
                <w:sz w:val="18"/>
                <w:szCs w:val="18"/>
                <w:lang w:val="hy-AM"/>
              </w:rPr>
              <w:t xml:space="preserve"> </w:t>
            </w:r>
            <w:r w:rsidRPr="00841731">
              <w:rPr>
                <w:rFonts w:ascii="Sylfaen" w:hAnsi="Sylfaen" w:cs="Sylfaen"/>
                <w:sz w:val="18"/>
                <w:szCs w:val="18"/>
                <w:lang w:val="hy-AM"/>
              </w:rPr>
              <w:t>մատակարարումը</w:t>
            </w:r>
            <w:r w:rsidRPr="00841731">
              <w:rPr>
                <w:sz w:val="18"/>
                <w:szCs w:val="18"/>
                <w:lang w:val="hy-AM"/>
              </w:rPr>
              <w:t xml:space="preserve">  </w:t>
            </w:r>
            <w:r w:rsidRPr="00841731">
              <w:rPr>
                <w:rFonts w:ascii="Sylfaen" w:hAnsi="Sylfaen" w:cs="Sylfaen"/>
                <w:sz w:val="18"/>
                <w:szCs w:val="18"/>
                <w:lang w:val="hy-AM"/>
              </w:rPr>
              <w:t>Համաձայն</w:t>
            </w:r>
            <w:r w:rsidRPr="00841731">
              <w:rPr>
                <w:sz w:val="18"/>
                <w:szCs w:val="18"/>
                <w:lang w:val="hy-AM"/>
              </w:rPr>
              <w:t xml:space="preserve"> </w:t>
            </w:r>
            <w:r w:rsidRPr="00841731">
              <w:rPr>
                <w:rFonts w:ascii="Sylfaen" w:hAnsi="Sylfaen" w:cs="Sylfaen"/>
                <w:sz w:val="18"/>
                <w:szCs w:val="18"/>
                <w:lang w:val="hy-AM"/>
              </w:rPr>
              <w:t>նախապես</w:t>
            </w:r>
            <w:r w:rsidRPr="00841731">
              <w:rPr>
                <w:sz w:val="18"/>
                <w:szCs w:val="18"/>
                <w:lang w:val="hy-AM"/>
              </w:rPr>
              <w:t xml:space="preserve">  </w:t>
            </w:r>
            <w:r w:rsidRPr="00841731">
              <w:rPr>
                <w:rFonts w:ascii="Sylfaen" w:hAnsi="Sylfaen" w:cs="Sylfaen"/>
                <w:sz w:val="18"/>
                <w:szCs w:val="18"/>
                <w:lang w:val="hy-AM"/>
              </w:rPr>
              <w:t>պատվերի</w:t>
            </w:r>
          </w:p>
        </w:tc>
        <w:tc>
          <w:tcPr>
            <w:tcW w:w="1228" w:type="dxa"/>
            <w:tcBorders>
              <w:top w:val="nil"/>
              <w:bottom w:val="nil"/>
            </w:tcBorders>
          </w:tcPr>
          <w:p w:rsidR="00841731" w:rsidRPr="00841731" w:rsidRDefault="00841731" w:rsidP="00841731">
            <w:pPr>
              <w:jc w:val="center"/>
              <w:rPr>
                <w:rFonts w:ascii="GHEA Grapalat" w:hAnsi="GHEA Grapalat"/>
                <w:sz w:val="18"/>
                <w:szCs w:val="18"/>
                <w:lang w:val="hy-AM"/>
              </w:rPr>
            </w:pPr>
          </w:p>
        </w:tc>
      </w:tr>
      <w:tr w:rsidR="00841731" w:rsidRPr="001C5AA6" w:rsidTr="001C5AA6">
        <w:trPr>
          <w:trHeight w:val="246"/>
        </w:trPr>
        <w:tc>
          <w:tcPr>
            <w:tcW w:w="827" w:type="dxa"/>
            <w:vAlign w:val="center"/>
          </w:tcPr>
          <w:p w:rsidR="00841731" w:rsidRPr="00841731" w:rsidRDefault="00AD123C" w:rsidP="00841731">
            <w:pPr>
              <w:jc w:val="center"/>
              <w:rPr>
                <w:rFonts w:ascii="GHEA Grapalat" w:hAnsi="GHEA Grapalat"/>
                <w:sz w:val="18"/>
                <w:szCs w:val="18"/>
              </w:rPr>
            </w:pPr>
            <w:r>
              <w:rPr>
                <w:rFonts w:ascii="GHEA Grapalat" w:hAnsi="GHEA Grapalat"/>
                <w:sz w:val="18"/>
                <w:szCs w:val="18"/>
              </w:rPr>
              <w:t>11</w:t>
            </w:r>
          </w:p>
        </w:tc>
        <w:tc>
          <w:tcPr>
            <w:tcW w:w="1171" w:type="dxa"/>
            <w:vAlign w:val="center"/>
          </w:tcPr>
          <w:p w:rsidR="00841731" w:rsidRPr="00841731" w:rsidRDefault="00841731" w:rsidP="00841731">
            <w:pPr>
              <w:jc w:val="center"/>
              <w:rPr>
                <w:rFonts w:ascii="GHEA Grapalat" w:hAnsi="GHEA Grapalat" w:cs="Calibri"/>
                <w:color w:val="000000"/>
                <w:sz w:val="18"/>
                <w:szCs w:val="18"/>
              </w:rPr>
            </w:pPr>
            <w:r w:rsidRPr="00841731">
              <w:rPr>
                <w:rFonts w:ascii="GHEA Grapalat" w:hAnsi="GHEA Grapalat" w:cs="Calibri"/>
                <w:color w:val="000000"/>
                <w:sz w:val="18"/>
                <w:szCs w:val="18"/>
              </w:rPr>
              <w:t>15331154</w:t>
            </w:r>
          </w:p>
        </w:tc>
        <w:tc>
          <w:tcPr>
            <w:tcW w:w="1843" w:type="dxa"/>
            <w:vAlign w:val="center"/>
          </w:tcPr>
          <w:p w:rsidR="00841731" w:rsidRPr="00841731" w:rsidRDefault="00841731" w:rsidP="00841731">
            <w:pPr>
              <w:jc w:val="center"/>
              <w:rPr>
                <w:rFonts w:ascii="GHEA Grapalat" w:hAnsi="GHEA Grapalat"/>
                <w:sz w:val="18"/>
                <w:szCs w:val="18"/>
                <w:lang w:val="af-ZA"/>
              </w:rPr>
            </w:pPr>
            <w:bookmarkStart w:id="21" w:name="_GoBack"/>
            <w:bookmarkEnd w:id="21"/>
            <w:r w:rsidRPr="00841731">
              <w:rPr>
                <w:rFonts w:ascii="GHEA Grapalat" w:hAnsi="GHEA Grapalat"/>
                <w:sz w:val="18"/>
                <w:szCs w:val="18"/>
                <w:lang w:val="af-ZA"/>
              </w:rPr>
              <w:t>Ոլոռ</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1C5AA6">
            <w:pPr>
              <w:rPr>
                <w:rFonts w:ascii="GHEA Grapalat" w:hAnsi="GHEA Grapalat"/>
                <w:i/>
                <w:sz w:val="18"/>
                <w:szCs w:val="18"/>
                <w:lang w:val="af-ZA"/>
              </w:rPr>
            </w:pPr>
            <w:r w:rsidRPr="00841731">
              <w:rPr>
                <w:rFonts w:ascii="GHEA Grapalat" w:hAnsi="GHEA Grapalat" w:cs="Sylfaen"/>
                <w:i/>
                <w:sz w:val="18"/>
                <w:szCs w:val="18"/>
              </w:rPr>
              <w:t>Չորացրած</w:t>
            </w:r>
            <w:r w:rsidRPr="00841731">
              <w:rPr>
                <w:rFonts w:ascii="GHEA Grapalat" w:hAnsi="GHEA Grapalat"/>
                <w:i/>
                <w:sz w:val="18"/>
                <w:szCs w:val="18"/>
                <w:lang w:val="af-ZA"/>
              </w:rPr>
              <w:t xml:space="preserve">, </w:t>
            </w:r>
            <w:r w:rsidRPr="00841731">
              <w:rPr>
                <w:rFonts w:ascii="GHEA Grapalat" w:hAnsi="GHEA Grapalat" w:cs="Sylfaen"/>
                <w:i/>
                <w:sz w:val="18"/>
                <w:szCs w:val="18"/>
              </w:rPr>
              <w:t>կեղևած</w:t>
            </w:r>
            <w:r w:rsidRPr="00841731">
              <w:rPr>
                <w:rFonts w:ascii="GHEA Grapalat" w:hAnsi="GHEA Grapalat"/>
                <w:i/>
                <w:sz w:val="18"/>
                <w:szCs w:val="18"/>
                <w:lang w:val="af-ZA"/>
              </w:rPr>
              <w:t xml:space="preserve">, </w:t>
            </w:r>
            <w:r w:rsidRPr="00841731">
              <w:rPr>
                <w:rFonts w:ascii="GHEA Grapalat" w:hAnsi="GHEA Grapalat" w:cs="Sylfaen"/>
                <w:i/>
                <w:sz w:val="18"/>
                <w:szCs w:val="18"/>
              </w:rPr>
              <w:t>դեղին</w:t>
            </w:r>
            <w:r w:rsidRPr="00841731">
              <w:rPr>
                <w:rFonts w:ascii="GHEA Grapalat" w:hAnsi="GHEA Grapalat"/>
                <w:i/>
                <w:sz w:val="18"/>
                <w:szCs w:val="18"/>
                <w:lang w:val="af-ZA"/>
              </w:rPr>
              <w:t xml:space="preserve"> </w:t>
            </w:r>
            <w:r w:rsidRPr="00841731">
              <w:rPr>
                <w:rFonts w:ascii="GHEA Grapalat" w:hAnsi="GHEA Grapalat" w:cs="Sylfaen"/>
                <w:i/>
                <w:sz w:val="18"/>
                <w:szCs w:val="18"/>
              </w:rPr>
              <w:t>կամ</w:t>
            </w:r>
            <w:r w:rsidRPr="00841731">
              <w:rPr>
                <w:rFonts w:ascii="GHEA Grapalat" w:hAnsi="GHEA Grapalat"/>
                <w:i/>
                <w:sz w:val="18"/>
                <w:szCs w:val="18"/>
                <w:lang w:val="af-ZA"/>
              </w:rPr>
              <w:t xml:space="preserve"> </w:t>
            </w:r>
            <w:r w:rsidRPr="00841731">
              <w:rPr>
                <w:rFonts w:ascii="GHEA Grapalat" w:hAnsi="GHEA Grapalat" w:cs="Sylfaen"/>
                <w:i/>
                <w:sz w:val="18"/>
                <w:szCs w:val="18"/>
              </w:rPr>
              <w:t>կանաչ</w:t>
            </w:r>
            <w:r w:rsidRPr="00841731">
              <w:rPr>
                <w:rFonts w:ascii="GHEA Grapalat" w:hAnsi="GHEA Grapalat"/>
                <w:i/>
                <w:sz w:val="18"/>
                <w:szCs w:val="18"/>
                <w:lang w:val="af-ZA"/>
              </w:rPr>
              <w:t xml:space="preserve"> </w:t>
            </w:r>
            <w:r w:rsidRPr="00841731">
              <w:rPr>
                <w:rFonts w:ascii="GHEA Grapalat" w:hAnsi="GHEA Grapalat" w:cs="Sylfaen"/>
                <w:i/>
                <w:sz w:val="18"/>
                <w:szCs w:val="18"/>
              </w:rPr>
              <w:t>գույնի</w:t>
            </w:r>
            <w:r w:rsidRPr="00841731">
              <w:rPr>
                <w:rFonts w:ascii="GHEA Grapalat" w:hAnsi="GHEA Grapalat"/>
                <w:i/>
                <w:sz w:val="18"/>
                <w:szCs w:val="18"/>
                <w:lang w:val="af-ZA"/>
              </w:rPr>
              <w:t xml:space="preserve">: </w:t>
            </w:r>
            <w:r w:rsidRPr="00841731">
              <w:rPr>
                <w:rFonts w:ascii="GHEA Grapalat" w:hAnsi="GHEA Grapalat" w:cs="Sylfaen"/>
                <w:i/>
                <w:sz w:val="18"/>
                <w:szCs w:val="18"/>
              </w:rPr>
              <w:lastRenderedPageBreak/>
              <w:t>Անվտանգությունը՝</w:t>
            </w:r>
            <w:r w:rsidRPr="00841731">
              <w:rPr>
                <w:rFonts w:ascii="GHEA Grapalat" w:hAnsi="GHEA Grapalat"/>
                <w:i/>
                <w:sz w:val="18"/>
                <w:szCs w:val="18"/>
                <w:lang w:val="af-ZA"/>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lang w:val="af-ZA"/>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lang w:val="af-ZA"/>
              </w:rPr>
              <w:t xml:space="preserve"> </w:t>
            </w:r>
            <w:r w:rsidRPr="00841731">
              <w:rPr>
                <w:rFonts w:ascii="GHEA Grapalat" w:hAnsi="GHEA Grapalat" w:cs="Sylfaen"/>
                <w:i/>
                <w:sz w:val="18"/>
                <w:szCs w:val="18"/>
              </w:rPr>
              <w:t>և</w:t>
            </w:r>
            <w:r w:rsidRPr="00841731">
              <w:rPr>
                <w:rFonts w:ascii="GHEA Grapalat" w:hAnsi="GHEA Grapalat"/>
                <w:i/>
                <w:sz w:val="18"/>
                <w:szCs w:val="18"/>
                <w:lang w:val="af-ZA"/>
              </w:rPr>
              <w:t xml:space="preserve"> «</w:t>
            </w:r>
            <w:r w:rsidRPr="00841731">
              <w:rPr>
                <w:rFonts w:ascii="GHEA Grapalat" w:hAnsi="GHEA Grapalat" w:cs="Sylfaen"/>
                <w:i/>
                <w:sz w:val="18"/>
                <w:szCs w:val="18"/>
              </w:rPr>
              <w:t>Սննդամթերքի</w:t>
            </w:r>
            <w:r w:rsidRPr="00841731">
              <w:rPr>
                <w:rFonts w:ascii="GHEA Grapalat" w:hAnsi="GHEA Grapalat"/>
                <w:i/>
                <w:sz w:val="18"/>
                <w:szCs w:val="18"/>
                <w:lang w:val="af-ZA"/>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lang w:val="af-ZA"/>
              </w:rPr>
              <w:t xml:space="preserve"> </w:t>
            </w:r>
            <w:r w:rsidRPr="00841731">
              <w:rPr>
                <w:rFonts w:ascii="GHEA Grapalat" w:hAnsi="GHEA Grapalat" w:cs="Sylfaen"/>
                <w:i/>
                <w:sz w:val="18"/>
                <w:szCs w:val="18"/>
              </w:rPr>
              <w:t>մասին</w:t>
            </w:r>
            <w:r w:rsidRPr="00841731">
              <w:rPr>
                <w:rFonts w:ascii="GHEA Grapalat" w:hAnsi="GHEA Grapalat"/>
                <w:i/>
                <w:sz w:val="18"/>
                <w:szCs w:val="18"/>
                <w:lang w:val="af-ZA"/>
              </w:rPr>
              <w:t xml:space="preserve">» </w:t>
            </w:r>
            <w:r w:rsidRPr="00841731">
              <w:rPr>
                <w:rFonts w:ascii="GHEA Grapalat" w:hAnsi="GHEA Grapalat" w:cs="Sylfaen"/>
                <w:i/>
                <w:sz w:val="18"/>
                <w:szCs w:val="18"/>
              </w:rPr>
              <w:t>ՀՀ</w:t>
            </w:r>
            <w:r w:rsidRPr="00841731">
              <w:rPr>
                <w:rFonts w:ascii="GHEA Grapalat" w:hAnsi="GHEA Grapalat"/>
                <w:i/>
                <w:sz w:val="18"/>
                <w:szCs w:val="18"/>
                <w:lang w:val="af-ZA"/>
              </w:rPr>
              <w:t xml:space="preserve"> </w:t>
            </w:r>
            <w:r w:rsidRPr="00841731">
              <w:rPr>
                <w:rFonts w:ascii="GHEA Grapalat" w:hAnsi="GHEA Grapalat" w:cs="Sylfaen"/>
                <w:i/>
                <w:sz w:val="18"/>
                <w:szCs w:val="18"/>
              </w:rPr>
              <w:t>օրենքի</w:t>
            </w:r>
            <w:r w:rsidRPr="00841731">
              <w:rPr>
                <w:rFonts w:ascii="GHEA Grapalat" w:hAnsi="GHEA Grapalat"/>
                <w:i/>
                <w:sz w:val="18"/>
                <w:szCs w:val="18"/>
                <w:lang w:val="af-ZA"/>
              </w:rPr>
              <w:t xml:space="preserve"> 8-</w:t>
            </w:r>
            <w:r w:rsidRPr="00841731">
              <w:rPr>
                <w:rFonts w:ascii="GHEA Grapalat" w:hAnsi="GHEA Grapalat" w:cs="Sylfaen"/>
                <w:i/>
                <w:sz w:val="18"/>
                <w:szCs w:val="18"/>
              </w:rPr>
              <w:t>րդ</w:t>
            </w:r>
            <w:r w:rsidRPr="00841731">
              <w:rPr>
                <w:rFonts w:ascii="GHEA Grapalat" w:hAnsi="GHEA Grapalat"/>
                <w:i/>
                <w:sz w:val="18"/>
                <w:szCs w:val="18"/>
                <w:lang w:val="af-ZA"/>
              </w:rPr>
              <w:t xml:space="preserve"> </w:t>
            </w:r>
            <w:r w:rsidRPr="00841731">
              <w:rPr>
                <w:rFonts w:ascii="GHEA Grapalat" w:hAnsi="GHEA Grapalat" w:cs="Sylfaen"/>
                <w:i/>
                <w:sz w:val="18"/>
                <w:szCs w:val="18"/>
              </w:rPr>
              <w:t>հոդվածի</w:t>
            </w:r>
            <w:r w:rsidRPr="00841731">
              <w:rPr>
                <w:rFonts w:ascii="GHEA Grapalat" w:hAnsi="GHEA Grapalat"/>
                <w:i/>
                <w:sz w:val="18"/>
                <w:szCs w:val="18"/>
                <w:lang w:val="af-ZA"/>
              </w:rPr>
              <w:t>:</w:t>
            </w:r>
          </w:p>
        </w:tc>
        <w:tc>
          <w:tcPr>
            <w:tcW w:w="708"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lastRenderedPageBreak/>
              <w:t>կգ</w:t>
            </w:r>
          </w:p>
        </w:tc>
        <w:tc>
          <w:tcPr>
            <w:tcW w:w="567" w:type="dxa"/>
            <w:vAlign w:val="center"/>
          </w:tcPr>
          <w:p w:rsidR="00841731" w:rsidRPr="00841731" w:rsidRDefault="00841731" w:rsidP="00841731">
            <w:pPr>
              <w:jc w:val="center"/>
              <w:rPr>
                <w:rFonts w:ascii="GHEA Grapalat" w:hAnsi="GHEA Grapalat"/>
                <w:sz w:val="18"/>
                <w:szCs w:val="18"/>
              </w:rPr>
            </w:pPr>
          </w:p>
        </w:tc>
        <w:tc>
          <w:tcPr>
            <w:tcW w:w="568" w:type="dxa"/>
            <w:vAlign w:val="center"/>
          </w:tcPr>
          <w:p w:rsidR="00841731" w:rsidRPr="00841731" w:rsidRDefault="00841731" w:rsidP="00841731">
            <w:pPr>
              <w:jc w:val="center"/>
              <w:rPr>
                <w:rFonts w:ascii="GHEA Grapalat" w:hAnsi="GHEA Grapalat"/>
                <w:sz w:val="18"/>
                <w:szCs w:val="18"/>
              </w:rPr>
            </w:pPr>
          </w:p>
        </w:tc>
        <w:tc>
          <w:tcPr>
            <w:tcW w:w="708" w:type="dxa"/>
            <w:vAlign w:val="center"/>
          </w:tcPr>
          <w:p w:rsidR="00841731" w:rsidRPr="00841731" w:rsidRDefault="0009506F" w:rsidP="00841731">
            <w:pPr>
              <w:jc w:val="center"/>
              <w:rPr>
                <w:rFonts w:ascii="GHEA Grapalat" w:hAnsi="GHEA Grapalat" w:cs="Calibri"/>
                <w:color w:val="000000"/>
                <w:sz w:val="18"/>
                <w:szCs w:val="18"/>
              </w:rPr>
            </w:pPr>
            <w:r>
              <w:rPr>
                <w:rFonts w:ascii="GHEA Grapalat" w:hAnsi="GHEA Grapalat" w:cs="Calibri"/>
                <w:color w:val="000000"/>
                <w:sz w:val="18"/>
                <w:szCs w:val="18"/>
              </w:rPr>
              <w:t>56</w:t>
            </w:r>
          </w:p>
        </w:tc>
        <w:tc>
          <w:tcPr>
            <w:tcW w:w="1560"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lastRenderedPageBreak/>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sz w:val="18"/>
                <w:szCs w:val="18"/>
                <w:lang w:val="ru-RU"/>
              </w:rPr>
            </w:pPr>
            <w:r w:rsidRPr="00841731">
              <w:rPr>
                <w:sz w:val="18"/>
                <w:szCs w:val="18"/>
                <w:lang w:val="ru-RU"/>
              </w:rPr>
              <w:lastRenderedPageBreak/>
              <w:t>2-</w:t>
            </w:r>
            <w:r w:rsidRPr="00841731">
              <w:rPr>
                <w:rFonts w:ascii="Sylfaen" w:hAnsi="Sylfaen" w:cs="Sylfaen"/>
                <w:sz w:val="18"/>
                <w:szCs w:val="18"/>
              </w:rPr>
              <w:t>րդ</w:t>
            </w:r>
            <w:r w:rsidRPr="00841731">
              <w:rPr>
                <w:sz w:val="18"/>
                <w:szCs w:val="18"/>
                <w:lang w:val="ru-RU"/>
              </w:rPr>
              <w:t xml:space="preserve"> </w:t>
            </w:r>
            <w:r w:rsidRPr="00841731">
              <w:rPr>
                <w:rFonts w:ascii="Sylfaen" w:hAnsi="Sylfaen" w:cs="Sylfaen"/>
                <w:sz w:val="18"/>
                <w:szCs w:val="18"/>
              </w:rPr>
              <w:lastRenderedPageBreak/>
              <w:t>մատակարարումը</w:t>
            </w:r>
            <w:r w:rsidRPr="00841731">
              <w:rPr>
                <w:sz w:val="18"/>
                <w:szCs w:val="18"/>
                <w:lang w:val="ru-RU"/>
              </w:rPr>
              <w:t xml:space="preserve">  </w:t>
            </w:r>
            <w:r w:rsidRPr="00841731">
              <w:rPr>
                <w:rFonts w:ascii="Sylfaen" w:hAnsi="Sylfaen" w:cs="Sylfaen"/>
                <w:sz w:val="18"/>
                <w:szCs w:val="18"/>
              </w:rPr>
              <w:t>Համաձայն</w:t>
            </w:r>
            <w:r w:rsidRPr="00841731">
              <w:rPr>
                <w:sz w:val="18"/>
                <w:szCs w:val="18"/>
                <w:lang w:val="ru-RU"/>
              </w:rPr>
              <w:t xml:space="preserve"> </w:t>
            </w:r>
            <w:r w:rsidRPr="00841731">
              <w:rPr>
                <w:rFonts w:ascii="Sylfaen" w:hAnsi="Sylfaen" w:cs="Sylfaen"/>
                <w:sz w:val="18"/>
                <w:szCs w:val="18"/>
              </w:rPr>
              <w:t>նախապես</w:t>
            </w:r>
            <w:r w:rsidRPr="00841731">
              <w:rPr>
                <w:sz w:val="18"/>
                <w:szCs w:val="18"/>
                <w:lang w:val="ru-RU"/>
              </w:rPr>
              <w:t xml:space="preserve">  </w:t>
            </w:r>
            <w:r w:rsidRPr="00841731">
              <w:rPr>
                <w:rFonts w:ascii="Sylfaen" w:hAnsi="Sylfaen" w:cs="Sylfaen"/>
                <w:sz w:val="18"/>
                <w:szCs w:val="18"/>
              </w:rPr>
              <w:t>պատվերի</w:t>
            </w:r>
          </w:p>
        </w:tc>
        <w:tc>
          <w:tcPr>
            <w:tcW w:w="1228" w:type="dxa"/>
            <w:tcBorders>
              <w:top w:val="nil"/>
            </w:tcBorders>
          </w:tcPr>
          <w:p w:rsidR="00841731" w:rsidRPr="00841731" w:rsidRDefault="00841731" w:rsidP="00841731">
            <w:pPr>
              <w:jc w:val="center"/>
              <w:rPr>
                <w:rFonts w:ascii="GHEA Grapalat" w:hAnsi="GHEA Grapalat"/>
                <w:sz w:val="18"/>
                <w:szCs w:val="18"/>
                <w:lang w:val="ru-RU"/>
              </w:rPr>
            </w:pPr>
          </w:p>
        </w:tc>
      </w:tr>
    </w:tbl>
    <w:p w:rsidR="006E5207" w:rsidRPr="00841731" w:rsidRDefault="006E5207" w:rsidP="00841731">
      <w:pPr>
        <w:jc w:val="center"/>
        <w:rPr>
          <w:rFonts w:ascii="GHEA Grapalat" w:hAnsi="GHEA Grapalat"/>
          <w:sz w:val="20"/>
          <w:szCs w:val="20"/>
          <w:lang w:val="ru-RU"/>
        </w:rPr>
      </w:pPr>
    </w:p>
    <w:p w:rsidR="006E5207" w:rsidRDefault="006E5207" w:rsidP="006E5207">
      <w:pPr>
        <w:jc w:val="both"/>
        <w:rPr>
          <w:rFonts w:ascii="GHEA Grapalat" w:hAnsi="GHEA Grapalat" w:cs="Sylfaen"/>
          <w:i/>
          <w:sz w:val="18"/>
          <w:szCs w:val="18"/>
          <w:lang w:val="pt-BR"/>
        </w:rPr>
      </w:pPr>
      <w:r w:rsidRPr="00BF494E">
        <w:rPr>
          <w:rFonts w:ascii="GHEA Grapalat" w:hAnsi="GHEA Grapalat"/>
          <w:sz w:val="20"/>
          <w:lang w:val="ru-RU"/>
        </w:rPr>
        <w:t xml:space="preserve">* </w:t>
      </w:r>
      <w:r>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Default="006E5207" w:rsidP="006E5207">
      <w:pPr>
        <w:jc w:val="both"/>
        <w:rPr>
          <w:rFonts w:ascii="GHEA Grapalat" w:hAnsi="GHEA Grapalat" w:cs="Sylfaen"/>
          <w:i/>
          <w:sz w:val="12"/>
          <w:szCs w:val="12"/>
          <w:lang w:val="pt-BR"/>
        </w:rPr>
      </w:pPr>
    </w:p>
    <w:p w:rsidR="006E5207" w:rsidRDefault="006E5207" w:rsidP="006E5207">
      <w:pPr>
        <w:pStyle w:val="a6"/>
        <w:jc w:val="both"/>
        <w:rPr>
          <w:lang w:val="pt-BR"/>
        </w:rPr>
      </w:pPr>
      <w:r>
        <w:rPr>
          <w:rFonts w:ascii="GHEA Grapalat" w:hAnsi="GHEA Grapalat"/>
        </w:rPr>
        <w:t xml:space="preserve">** </w:t>
      </w:r>
      <w:r>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Default="006E5207" w:rsidP="006E5207">
      <w:pPr>
        <w:jc w:val="both"/>
        <w:rPr>
          <w:rFonts w:ascii="GHEA Grapalat" w:hAnsi="GHEA Grapalat"/>
          <w:sz w:val="12"/>
          <w:szCs w:val="12"/>
          <w:lang w:val="pt-BR"/>
        </w:rPr>
      </w:pPr>
    </w:p>
    <w:p w:rsidR="006E5207" w:rsidRDefault="006E5207" w:rsidP="006E5207">
      <w:pPr>
        <w:jc w:val="both"/>
        <w:rPr>
          <w:rFonts w:ascii="GHEA Grapalat" w:hAnsi="GHEA Grapalat"/>
          <w:sz w:val="20"/>
          <w:lang w:val="pt-BR"/>
        </w:rPr>
      </w:pPr>
      <w:r>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1A28B0" w:rsidRDefault="00814300" w:rsidP="00814300">
      <w:pPr>
        <w:tabs>
          <w:tab w:val="left" w:pos="795"/>
        </w:tabs>
        <w:rPr>
          <w:rFonts w:ascii="GHEA Grapalat" w:hAnsi="GHEA Grapalat" w:cs="Sylfaen"/>
          <w:bCs/>
          <w:i/>
          <w:sz w:val="18"/>
          <w:szCs w:val="18"/>
          <w:lang w:val="nb-NO"/>
        </w:rPr>
      </w:pPr>
      <w:r w:rsidRPr="001A28B0">
        <w:rPr>
          <w:rFonts w:ascii="GHEA Grapalat" w:hAnsi="GHEA Grapalat" w:cs="Calibri"/>
          <w:bCs/>
          <w:i/>
          <w:sz w:val="18"/>
          <w:szCs w:val="18"/>
          <w:lang w:val="hy-AM"/>
        </w:rPr>
        <w:t>1. Գնման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առարկայի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հատկանիշների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բնութագրերում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հղում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որևէ</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առևտրային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նշանի</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ֆիրմային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անվանմանը</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արտոնագրին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էսքիզին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մոդելին</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ծագման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երկրին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կոնկրետ</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աղբյուրին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արտադրողին պարունակելու</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դեպքում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կիրառելի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նաև</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համարժեքը</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համաձայն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Գնումների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ՀՀ</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օրենքի</w:t>
      </w:r>
      <w:r w:rsidRPr="001A28B0">
        <w:rPr>
          <w:rFonts w:ascii="GHEA Grapalat" w:hAnsi="GHEA Grapalat" w:cs="Calibri"/>
          <w:bCs/>
          <w:i/>
          <w:sz w:val="18"/>
          <w:szCs w:val="18"/>
          <w:lang w:val="nb-NO"/>
        </w:rPr>
        <w:t xml:space="preserve"> 12-</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հոդվածի</w:t>
      </w:r>
      <w:r w:rsidRPr="001A28B0">
        <w:rPr>
          <w:rFonts w:ascii="GHEA Grapalat" w:hAnsi="GHEA Grapalat" w:cs="Calibri"/>
          <w:bCs/>
          <w:i/>
          <w:sz w:val="18"/>
          <w:szCs w:val="18"/>
          <w:lang w:val="nb-NO"/>
        </w:rPr>
        <w:t xml:space="preserve"> 5-</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մասով</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սահմանված</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պահանջների</w:t>
      </w:r>
      <w:r w:rsidRPr="001A28B0">
        <w:rPr>
          <w:rFonts w:ascii="GHEA Grapalat" w:hAnsi="GHEA Grapalat" w:cs="Calibri"/>
          <w:bCs/>
          <w:i/>
          <w:sz w:val="18"/>
          <w:szCs w:val="18"/>
          <w:lang w:val="nb-NO"/>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hy-AM"/>
        </w:rPr>
      </w:pPr>
      <w:r w:rsidRPr="001A28B0">
        <w:rPr>
          <w:rFonts w:ascii="GHEA Grapalat" w:hAnsi="GHEA Grapalat"/>
          <w:i/>
          <w:sz w:val="18"/>
          <w:szCs w:val="18"/>
          <w:lang w:val="nb-NO"/>
        </w:rPr>
        <w:t>4. Մատակարարման իրականցվում է գնորդի հետ համաձայնեցված ժամին</w:t>
      </w:r>
      <w:r w:rsidRPr="001A28B0">
        <w:rPr>
          <w:rFonts w:ascii="GHEA Grapalat" w:hAnsi="GHEA Grapalat"/>
          <w:i/>
          <w:sz w:val="18"/>
          <w:szCs w:val="18"/>
          <w:lang w:val="hy-AM"/>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1A28B0" w:rsidRDefault="00814300" w:rsidP="00814300">
      <w:pPr>
        <w:jc w:val="both"/>
        <w:rPr>
          <w:rFonts w:ascii="GHEA Grapalat" w:hAnsi="GHEA Grapalat"/>
          <w:i/>
          <w:sz w:val="18"/>
          <w:szCs w:val="18"/>
          <w:lang w:val="nb-NO"/>
        </w:rPr>
      </w:pPr>
      <w:r w:rsidRPr="001A28B0">
        <w:rPr>
          <w:rFonts w:ascii="GHEA Grapalat" w:hAnsi="GHEA Grapalat"/>
          <w:i/>
          <w:sz w:val="18"/>
          <w:szCs w:val="18"/>
          <w:lang w:val="nb-NO"/>
        </w:rPr>
        <w:t>8. Նախատեսվում է գնել  20</w:t>
      </w:r>
      <w:r w:rsidR="00F4264E" w:rsidRPr="001A28B0">
        <w:rPr>
          <w:rFonts w:ascii="GHEA Grapalat" w:hAnsi="GHEA Grapalat"/>
          <w:i/>
          <w:sz w:val="18"/>
          <w:szCs w:val="18"/>
          <w:lang w:val="nb-NO"/>
        </w:rPr>
        <w:t xml:space="preserve">20 </w:t>
      </w:r>
      <w:r w:rsidRPr="001A28B0">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1A28B0" w:rsidRDefault="00814300" w:rsidP="00814300">
      <w:pPr>
        <w:jc w:val="both"/>
        <w:rPr>
          <w:rFonts w:ascii="GHEA Grapalat" w:hAnsi="GHEA Grapalat" w:cs="Sylfaen"/>
          <w:i/>
          <w:sz w:val="18"/>
          <w:szCs w:val="18"/>
          <w:lang w:val="pt-BR"/>
        </w:rPr>
      </w:pPr>
      <w:r w:rsidRPr="001A28B0">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1A28B0" w:rsidRDefault="00814300" w:rsidP="00814300">
      <w:pPr>
        <w:jc w:val="both"/>
        <w:rPr>
          <w:rFonts w:ascii="GHEA Grapalat" w:hAnsi="GHEA Grapalat"/>
          <w:i/>
          <w:sz w:val="20"/>
          <w:lang w:val="pt-BR"/>
        </w:rPr>
      </w:pPr>
      <w:r w:rsidRPr="001A28B0">
        <w:rPr>
          <w:rFonts w:ascii="GHEA Grapalat" w:hAnsi="GHEA Grapalat"/>
          <w:i/>
          <w:sz w:val="20"/>
          <w:lang w:val="pt-BR"/>
        </w:rPr>
        <w:t>Պայմանագիրը գործում է մինչև 30.12.2020թ.</w:t>
      </w:r>
    </w:p>
    <w:p w:rsidR="006E5207" w:rsidRDefault="006E5207" w:rsidP="006E5207">
      <w:pPr>
        <w:jc w:val="center"/>
        <w:rPr>
          <w:rFonts w:ascii="GHEA Grapalat" w:hAnsi="GHEA Grapalat"/>
          <w:sz w:val="20"/>
          <w:lang w:val="pt-BR"/>
        </w:rPr>
      </w:pPr>
    </w:p>
    <w:p w:rsidR="0069073C" w:rsidRPr="00FA1819" w:rsidRDefault="0069073C" w:rsidP="0069073C">
      <w:pPr>
        <w:ind w:firstLine="709"/>
        <w:jc w:val="both"/>
        <w:rPr>
          <w:rFonts w:ascii="GHEA Grapalat" w:hAnsi="GHEA Grapalat"/>
          <w:sz w:val="20"/>
          <w:lang w:val="pt-BR"/>
        </w:rPr>
      </w:pPr>
    </w:p>
    <w:p w:rsidR="00814300" w:rsidRPr="00FA1819" w:rsidRDefault="00814300" w:rsidP="00052650">
      <w:pPr>
        <w:ind w:firstLine="709"/>
        <w:rPr>
          <w:rFonts w:ascii="GHEA Grapalat" w:hAnsi="GHEA Grapalat"/>
          <w:sz w:val="20"/>
          <w:lang w:val="pt-BR"/>
        </w:rPr>
      </w:pPr>
    </w:p>
    <w:p w:rsidR="004F65C9" w:rsidRPr="003639FF" w:rsidRDefault="004F65C9" w:rsidP="004F65C9">
      <w:pPr>
        <w:ind w:firstLine="709"/>
        <w:jc w:val="both"/>
        <w:rPr>
          <w:rFonts w:ascii="GHEA Grapalat" w:hAnsi="GHEA Grapalat"/>
          <w:sz w:val="20"/>
          <w:lang w:val="pt-BR"/>
        </w:rPr>
      </w:pPr>
    </w:p>
    <w:tbl>
      <w:tblPr>
        <w:tblW w:w="9645" w:type="dxa"/>
        <w:tblInd w:w="1845" w:type="dxa"/>
        <w:tblLayout w:type="fixed"/>
        <w:tblLook w:val="04A0" w:firstRow="1" w:lastRow="0" w:firstColumn="1" w:lastColumn="0" w:noHBand="0" w:noVBand="1"/>
      </w:tblPr>
      <w:tblGrid>
        <w:gridCol w:w="4539"/>
        <w:gridCol w:w="760"/>
        <w:gridCol w:w="4346"/>
      </w:tblGrid>
      <w:tr w:rsidR="004F65C9" w:rsidTr="0037239D">
        <w:tc>
          <w:tcPr>
            <w:tcW w:w="4539" w:type="dxa"/>
          </w:tcPr>
          <w:p w:rsidR="004F65C9" w:rsidRDefault="004F65C9" w:rsidP="0037239D">
            <w:pPr>
              <w:jc w:val="center"/>
              <w:rPr>
                <w:rFonts w:ascii="GHEA Grapalat" w:hAnsi="GHEA Grapalat" w:cs="Sylfaen"/>
                <w:b/>
                <w:bCs/>
                <w:lang w:val="nb-NO"/>
              </w:rPr>
            </w:pPr>
            <w:r>
              <w:rPr>
                <w:rFonts w:ascii="GHEA Grapalat" w:hAnsi="GHEA Grapalat" w:cs="Sylfaen"/>
                <w:b/>
                <w:bCs/>
                <w:lang w:val="nb-NO"/>
              </w:rPr>
              <w:t>ԳՆՈՐԴ</w:t>
            </w:r>
          </w:p>
          <w:p w:rsidR="004F65C9" w:rsidRPr="00FA1819" w:rsidRDefault="004F65C9" w:rsidP="0037239D">
            <w:pPr>
              <w:spacing w:line="276" w:lineRule="auto"/>
              <w:rPr>
                <w:rFonts w:ascii="Sylfaen" w:hAnsi="Sylfaen" w:cs="Sylfaen"/>
                <w:color w:val="000000"/>
                <w:sz w:val="20"/>
                <w:szCs w:val="20"/>
                <w:lang w:val="hy-AM"/>
              </w:rPr>
            </w:pPr>
          </w:p>
          <w:p w:rsidR="004F65C9" w:rsidRPr="001A28B0" w:rsidRDefault="004F65C9" w:rsidP="0037239D">
            <w:pPr>
              <w:spacing w:line="276" w:lineRule="auto"/>
              <w:jc w:val="center"/>
              <w:rPr>
                <w:rFonts w:ascii="GHEA Grapalat" w:hAnsi="GHEA Grapalat" w:cs="Sylfaen"/>
                <w:sz w:val="20"/>
                <w:lang w:val="hy-AM"/>
              </w:rPr>
            </w:pPr>
            <w:r>
              <w:rPr>
                <w:rFonts w:ascii="GHEA Grapalat" w:hAnsi="GHEA Grapalat" w:cs="Sylfaen"/>
                <w:color w:val="000000"/>
                <w:sz w:val="20"/>
                <w:szCs w:val="20"/>
                <w:lang w:val="hy-AM"/>
              </w:rPr>
              <w:t>&lt;&lt;ՀՀ Արարատի մարզ</w:t>
            </w:r>
            <w:r w:rsidRPr="001A28B0">
              <w:rPr>
                <w:rFonts w:ascii="GHEA Grapalat" w:hAnsi="GHEA Grapalat" w:cs="Sylfaen"/>
                <w:color w:val="000000"/>
                <w:sz w:val="20"/>
                <w:szCs w:val="20"/>
                <w:lang w:val="hy-AM"/>
              </w:rPr>
              <w:t xml:space="preserve"> Գետազատի </w:t>
            </w:r>
            <w:r w:rsidRPr="0069073C">
              <w:rPr>
                <w:rFonts w:ascii="GHEA Grapalat" w:hAnsi="GHEA Grapalat" w:cs="Sylfaen"/>
                <w:color w:val="000000"/>
                <w:sz w:val="20"/>
                <w:szCs w:val="20"/>
                <w:lang w:val="hy-AM"/>
              </w:rPr>
              <w:t xml:space="preserve"> </w:t>
            </w:r>
            <w:r w:rsidRPr="001A28B0">
              <w:rPr>
                <w:rFonts w:ascii="GHEA Grapalat" w:hAnsi="GHEA Grapalat" w:cs="Sylfaen"/>
                <w:sz w:val="20"/>
                <w:lang w:val="hy-AM"/>
              </w:rPr>
              <w:t xml:space="preserve"> </w:t>
            </w:r>
          </w:p>
          <w:p w:rsidR="004F65C9" w:rsidRPr="0069073C" w:rsidRDefault="004F65C9" w:rsidP="0037239D">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միջն դպրոց&gt;&gt; ՊՈԱԿ</w:t>
            </w:r>
          </w:p>
          <w:p w:rsidR="004F65C9" w:rsidRPr="001A28B0" w:rsidRDefault="004F65C9" w:rsidP="0037239D">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Pr>
                <w:rFonts w:ascii="GHEA Grapalat" w:hAnsi="GHEA Grapalat" w:cs="Sylfaen"/>
                <w:sz w:val="20"/>
                <w:lang w:val="ru-RU"/>
              </w:rPr>
              <w:t>Գետազատ</w:t>
            </w:r>
            <w:r w:rsidRPr="001A28B0">
              <w:rPr>
                <w:rFonts w:ascii="GHEA Grapalat" w:hAnsi="GHEA Grapalat" w:cs="Sylfaen"/>
                <w:sz w:val="20"/>
                <w:lang w:val="nb-NO"/>
              </w:rPr>
              <w:t xml:space="preserve"> </w:t>
            </w:r>
            <w:r w:rsidRPr="0069073C">
              <w:rPr>
                <w:rFonts w:ascii="GHEA Grapalat" w:hAnsi="GHEA Grapalat" w:cs="Arial"/>
                <w:sz w:val="20"/>
                <w:lang w:val="hy-AM"/>
              </w:rPr>
              <w:t xml:space="preserve"> </w:t>
            </w:r>
            <w:r>
              <w:rPr>
                <w:rFonts w:ascii="GHEA Grapalat" w:hAnsi="GHEA Grapalat" w:cs="Sylfaen"/>
                <w:sz w:val="20"/>
                <w:lang w:val="ru-RU"/>
              </w:rPr>
              <w:t>Բաղրամյան</w:t>
            </w:r>
            <w:r w:rsidRPr="001A28B0">
              <w:rPr>
                <w:rFonts w:ascii="GHEA Grapalat" w:hAnsi="GHEA Grapalat" w:cs="Sylfaen"/>
                <w:sz w:val="20"/>
                <w:lang w:val="nb-NO"/>
              </w:rPr>
              <w:t xml:space="preserve"> 1/1</w:t>
            </w:r>
          </w:p>
          <w:p w:rsidR="004F65C9" w:rsidRPr="001A28B0" w:rsidRDefault="004F65C9" w:rsidP="0037239D">
            <w:pPr>
              <w:jc w:val="center"/>
              <w:rPr>
                <w:rFonts w:ascii="GHEA Grapalat" w:hAnsi="GHEA Grapalat" w:cs="Arial"/>
                <w:sz w:val="20"/>
                <w:lang w:val="hy-AM"/>
              </w:rPr>
            </w:pPr>
            <w:r w:rsidRPr="001A28B0">
              <w:rPr>
                <w:rFonts w:ascii="GHEA Grapalat" w:hAnsi="GHEA Grapalat" w:cs="Arial"/>
                <w:sz w:val="20"/>
                <w:lang w:val="hy-AM"/>
              </w:rPr>
              <w:t>ՀՎՀՀ-</w:t>
            </w:r>
            <w:r w:rsidRPr="001A28B0">
              <w:rPr>
                <w:rFonts w:ascii="GHEA Grapalat" w:hAnsi="GHEA Grapalat"/>
                <w:sz w:val="20"/>
                <w:szCs w:val="20"/>
                <w:lang w:val="hy-AM"/>
              </w:rPr>
              <w:t>04207253</w:t>
            </w:r>
          </w:p>
          <w:p w:rsidR="004F65C9" w:rsidRPr="004F65C9" w:rsidRDefault="004F65C9" w:rsidP="0037239D">
            <w:pPr>
              <w:jc w:val="center"/>
              <w:rPr>
                <w:rFonts w:ascii="GHEA Grapalat" w:hAnsi="GHEA Grapalat"/>
                <w:sz w:val="20"/>
                <w:szCs w:val="20"/>
                <w:lang w:val="nb-NO"/>
              </w:rPr>
            </w:pPr>
            <w:r w:rsidRPr="004F65C9">
              <w:rPr>
                <w:rFonts w:ascii="GHEA Grapalat" w:hAnsi="GHEA Grapalat"/>
                <w:sz w:val="20"/>
                <w:szCs w:val="20"/>
                <w:shd w:val="clear" w:color="auto" w:fill="FFFFFF"/>
                <w:lang w:val="hy-AM" w:eastAsia="ru-RU"/>
              </w:rPr>
              <w:t>ՀՀ ՖՆ գործառնական վարչություն</w:t>
            </w:r>
          </w:p>
          <w:p w:rsidR="004F65C9" w:rsidRPr="004F65C9" w:rsidRDefault="004F65C9" w:rsidP="0037239D">
            <w:pPr>
              <w:spacing w:line="276" w:lineRule="auto"/>
              <w:jc w:val="center"/>
              <w:rPr>
                <w:rFonts w:ascii="GHEA Grapalat" w:hAnsi="GHEA Grapalat"/>
                <w:sz w:val="20"/>
                <w:lang w:val="hy-AM"/>
              </w:rPr>
            </w:pPr>
            <w:r w:rsidRPr="001A28B0">
              <w:rPr>
                <w:rFonts w:ascii="GHEA Grapalat" w:hAnsi="GHEA Grapalat"/>
                <w:sz w:val="20"/>
                <w:szCs w:val="20"/>
                <w:lang w:val="hy-AM"/>
              </w:rPr>
              <w:t>Հ/Հ-</w:t>
            </w:r>
            <w:r w:rsidRPr="004F65C9">
              <w:rPr>
                <w:rFonts w:ascii="GHEA Grapalat" w:hAnsi="GHEA Grapalat"/>
                <w:sz w:val="20"/>
                <w:szCs w:val="20"/>
                <w:lang w:val="hy-AM"/>
              </w:rPr>
              <w:t>900418000254</w:t>
            </w:r>
          </w:p>
          <w:p w:rsidR="004F65C9" w:rsidRPr="0069073C" w:rsidRDefault="004F65C9" w:rsidP="0037239D">
            <w:pPr>
              <w:spacing w:line="276" w:lineRule="auto"/>
              <w:rPr>
                <w:rFonts w:ascii="Sylfaen" w:hAnsi="Sylfaen"/>
                <w:color w:val="000000"/>
                <w:sz w:val="20"/>
                <w:szCs w:val="20"/>
                <w:lang w:val="hy-AM"/>
              </w:rPr>
            </w:pPr>
          </w:p>
          <w:p w:rsidR="004F65C9" w:rsidRPr="0069073C" w:rsidRDefault="004F65C9" w:rsidP="0037239D">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1A28B0">
              <w:rPr>
                <w:rFonts w:ascii="GHEA Grapalat" w:hAnsi="GHEA Grapalat"/>
                <w:color w:val="000000"/>
                <w:sz w:val="20"/>
                <w:szCs w:val="20"/>
                <w:lang w:val="hy-AM"/>
              </w:rPr>
              <w:t>Լ.Գեղամ</w:t>
            </w:r>
            <w:r w:rsidRPr="0069073C">
              <w:rPr>
                <w:rFonts w:ascii="GHEA Grapalat" w:hAnsi="GHEA Grapalat"/>
                <w:color w:val="000000"/>
                <w:sz w:val="20"/>
                <w:szCs w:val="20"/>
                <w:lang w:val="hy-AM"/>
              </w:rPr>
              <w:t>յան</w:t>
            </w:r>
          </w:p>
          <w:p w:rsidR="004F65C9" w:rsidRPr="0069073C" w:rsidRDefault="004F65C9" w:rsidP="0037239D">
            <w:pPr>
              <w:jc w:val="center"/>
              <w:rPr>
                <w:rFonts w:ascii="GHEA Grapalat" w:hAnsi="GHEA Grapalat"/>
                <w:lang w:val="hy-AM"/>
              </w:rPr>
            </w:pPr>
            <w:r w:rsidRPr="0069073C">
              <w:rPr>
                <w:rFonts w:ascii="GHEA Grapalat" w:hAnsi="GHEA Grapalat"/>
                <w:lang w:val="hy-AM"/>
              </w:rPr>
              <w:t>---------------------------------</w:t>
            </w:r>
          </w:p>
          <w:p w:rsidR="004F65C9" w:rsidRPr="0069073C" w:rsidRDefault="004F65C9" w:rsidP="0037239D">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4F65C9" w:rsidRDefault="004F65C9" w:rsidP="0037239D">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4F65C9" w:rsidRDefault="004F65C9" w:rsidP="0037239D">
            <w:pPr>
              <w:jc w:val="center"/>
              <w:rPr>
                <w:rFonts w:ascii="GHEA Grapalat" w:hAnsi="GHEA Grapalat"/>
                <w:lang w:val="hy-AM"/>
              </w:rPr>
            </w:pPr>
          </w:p>
        </w:tc>
        <w:tc>
          <w:tcPr>
            <w:tcW w:w="4346" w:type="dxa"/>
          </w:tcPr>
          <w:p w:rsidR="004F65C9" w:rsidRDefault="004F65C9" w:rsidP="0037239D">
            <w:pPr>
              <w:jc w:val="center"/>
              <w:rPr>
                <w:rFonts w:ascii="GHEA Grapalat" w:hAnsi="GHEA Grapalat" w:cs="Sylfaen"/>
                <w:b/>
                <w:bCs/>
                <w:lang w:val="hy-AM"/>
              </w:rPr>
            </w:pPr>
            <w:r>
              <w:rPr>
                <w:rFonts w:ascii="GHEA Grapalat" w:hAnsi="GHEA Grapalat" w:cs="Sylfaen"/>
                <w:b/>
                <w:bCs/>
                <w:lang w:val="hy-AM"/>
              </w:rPr>
              <w:t>ՎԱՃԱՌՈՂ</w:t>
            </w:r>
          </w:p>
          <w:p w:rsidR="004F65C9" w:rsidRDefault="004F65C9" w:rsidP="0037239D">
            <w:pPr>
              <w:jc w:val="center"/>
              <w:rPr>
                <w:rFonts w:ascii="GHEA Grapalat" w:hAnsi="GHEA Grapalat"/>
                <w:lang w:val="hy-AM"/>
              </w:rPr>
            </w:pPr>
          </w:p>
          <w:p w:rsidR="004F65C9" w:rsidRDefault="004F65C9" w:rsidP="0037239D">
            <w:pPr>
              <w:jc w:val="center"/>
              <w:rPr>
                <w:rFonts w:ascii="GHEA Grapalat" w:hAnsi="GHEA Grapalat"/>
                <w:lang w:val="hy-AM"/>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hy-AM"/>
              </w:rPr>
            </w:pPr>
            <w:r>
              <w:rPr>
                <w:rFonts w:ascii="GHEA Grapalat" w:hAnsi="GHEA Grapalat"/>
                <w:lang w:val="hy-AM"/>
              </w:rPr>
              <w:t>---------------------------------</w:t>
            </w:r>
          </w:p>
          <w:p w:rsidR="004F65C9" w:rsidRDefault="004F65C9" w:rsidP="0037239D">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4F65C9" w:rsidRDefault="004F65C9" w:rsidP="0037239D">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center"/>
        <w:rPr>
          <w:rFonts w:ascii="GHEA Grapalat" w:hAnsi="GHEA Grapalat"/>
          <w:sz w:val="20"/>
        </w:rPr>
      </w:pPr>
      <w:r>
        <w:rPr>
          <w:rFonts w:ascii="GHEA Grapalat" w:hAnsi="GHEA Grapalat"/>
          <w:sz w:val="20"/>
        </w:rPr>
        <w:lastRenderedPageBreak/>
        <w:br w:type="page"/>
      </w: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1C5AA6"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  թ-ին` ըստ ամիսների, այդ թվում**</w:t>
            </w:r>
          </w:p>
        </w:tc>
      </w:tr>
      <w:tr w:rsidR="006E5207"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szCs w:val="22"/>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AD123C" w:rsidRDefault="00AD123C" w:rsidP="00052650">
            <w:pPr>
              <w:jc w:val="center"/>
              <w:rPr>
                <w:rFonts w:ascii="GHEA Grapalat" w:hAnsi="GHEA Grapalat"/>
                <w:sz w:val="20"/>
              </w:rPr>
            </w:pPr>
            <w:r>
              <w:rPr>
                <w:rFonts w:ascii="GHEA Grapalat" w:hAnsi="GHEA Grapalat"/>
                <w:sz w:val="20"/>
              </w:rPr>
              <w:t>1</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Sylfaen"/>
                <w:sz w:val="18"/>
                <w:szCs w:val="18"/>
              </w:rPr>
              <w:t>մակարոն</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AD123C" w:rsidRDefault="00AD123C" w:rsidP="00052650">
            <w:pPr>
              <w:jc w:val="center"/>
              <w:rPr>
                <w:rFonts w:ascii="GHEA Grapalat" w:hAnsi="GHEA Grapalat"/>
                <w:sz w:val="20"/>
              </w:rPr>
            </w:pPr>
            <w:r>
              <w:rPr>
                <w:rFonts w:ascii="GHEA Grapalat" w:hAnsi="GHEA Grapalat"/>
                <w:sz w:val="20"/>
              </w:rPr>
              <w:t>2</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lang w:val="ru-RU"/>
              </w:rPr>
            </w:pPr>
            <w:r w:rsidRPr="00BF494E">
              <w:rPr>
                <w:rFonts w:ascii="GHEA Grapalat" w:hAnsi="GHEA Grapalat"/>
                <w:sz w:val="18"/>
                <w:szCs w:val="18"/>
              </w:rPr>
              <w:t>153</w:t>
            </w:r>
            <w:r w:rsidRPr="00BF494E">
              <w:rPr>
                <w:rFonts w:ascii="GHEA Grapalat" w:hAnsi="GHEA Grapalat"/>
                <w:sz w:val="18"/>
                <w:szCs w:val="18"/>
                <w:lang w:val="ru-RU"/>
              </w:rPr>
              <w:t>2</w:t>
            </w:r>
            <w:r w:rsidRPr="00BF494E">
              <w:rPr>
                <w:rFonts w:ascii="GHEA Grapalat" w:hAnsi="GHEA Grapalat"/>
                <w:sz w:val="18"/>
                <w:szCs w:val="18"/>
              </w:rPr>
              <w:t>1</w:t>
            </w:r>
            <w:r w:rsidRPr="00BF494E">
              <w:rPr>
                <w:rFonts w:ascii="GHEA Grapalat" w:hAnsi="GHEA Grapalat"/>
                <w:sz w:val="18"/>
                <w:szCs w:val="18"/>
                <w:lang w:val="ru-RU"/>
              </w:rPr>
              <w:t>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lang w:val="ru-RU"/>
              </w:rPr>
            </w:pPr>
            <w:r w:rsidRPr="00BF494E">
              <w:rPr>
                <w:rFonts w:ascii="GHEA Grapalat" w:hAnsi="GHEA Grapalat"/>
                <w:sz w:val="18"/>
                <w:szCs w:val="18"/>
              </w:rPr>
              <w:t>Մրգահյութ</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AD123C" w:rsidRDefault="00AD123C" w:rsidP="00052650">
            <w:pPr>
              <w:jc w:val="center"/>
              <w:rPr>
                <w:rFonts w:ascii="GHEA Grapalat" w:hAnsi="GHEA Grapalat"/>
                <w:sz w:val="20"/>
              </w:rPr>
            </w:pPr>
            <w:r>
              <w:rPr>
                <w:rFonts w:ascii="GHEA Grapalat" w:hAnsi="GHEA Grapalat"/>
                <w:sz w:val="20"/>
              </w:rPr>
              <w:t>3</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15421100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Calibri"/>
                <w:sz w:val="18"/>
                <w:szCs w:val="18"/>
                <w:lang w:val="ru-RU"/>
              </w:rPr>
              <w:t xml:space="preserve">Բուսական յուղ </w:t>
            </w:r>
            <w:r w:rsidRPr="00BF494E">
              <w:rPr>
                <w:rFonts w:ascii="GHEA Grapalat" w:hAnsi="GHEA Grapalat" w:cs="Calibri"/>
                <w:sz w:val="18"/>
                <w:szCs w:val="18"/>
              </w:rPr>
              <w:t>(</w:t>
            </w:r>
            <w:r w:rsidRPr="00BF494E">
              <w:rPr>
                <w:rFonts w:ascii="GHEA Grapalat" w:hAnsi="GHEA Grapalat" w:cs="Calibri"/>
                <w:sz w:val="18"/>
                <w:szCs w:val="18"/>
                <w:lang w:val="hy-AM"/>
              </w:rPr>
              <w:t>ձեթ</w:t>
            </w:r>
            <w:r w:rsidRPr="00BF494E">
              <w:rPr>
                <w:rFonts w:ascii="GHEA Grapalat" w:hAnsi="GHEA Grapalat" w:cs="Calibri"/>
                <w:sz w:val="18"/>
                <w:szCs w:val="18"/>
              </w:rPr>
              <w:t>)</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1C5AA6">
        <w:trPr>
          <w:trHeight w:val="237"/>
        </w:trPr>
        <w:tc>
          <w:tcPr>
            <w:tcW w:w="1451" w:type="dxa"/>
            <w:tcBorders>
              <w:top w:val="single" w:sz="4" w:space="0" w:color="auto"/>
              <w:left w:val="single" w:sz="4" w:space="0" w:color="auto"/>
              <w:bottom w:val="single" w:sz="4" w:space="0" w:color="auto"/>
              <w:right w:val="single" w:sz="4" w:space="0" w:color="auto"/>
            </w:tcBorders>
          </w:tcPr>
          <w:p w:rsidR="00052650" w:rsidRPr="00AD123C" w:rsidRDefault="00AD123C" w:rsidP="00052650">
            <w:pPr>
              <w:jc w:val="center"/>
              <w:rPr>
                <w:rFonts w:ascii="GHEA Grapalat" w:hAnsi="GHEA Grapalat"/>
                <w:sz w:val="20"/>
              </w:rPr>
            </w:pPr>
            <w:r>
              <w:rPr>
                <w:rFonts w:ascii="GHEA Grapalat" w:hAnsi="GHEA Grapalat"/>
                <w:sz w:val="20"/>
              </w:rPr>
              <w:t>4</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lang w:val="ru-RU"/>
              </w:rPr>
            </w:pPr>
            <w:r w:rsidRPr="00BF494E">
              <w:rPr>
                <w:rFonts w:ascii="GHEA Grapalat" w:hAnsi="GHEA Grapalat"/>
                <w:sz w:val="18"/>
                <w:szCs w:val="18"/>
              </w:rPr>
              <w:t>1533115</w:t>
            </w:r>
            <w:r w:rsidRPr="00BF494E">
              <w:rPr>
                <w:rFonts w:ascii="GHEA Grapalat" w:hAnsi="GHEA Grapalat"/>
                <w:sz w:val="18"/>
                <w:szCs w:val="18"/>
                <w:lang w:val="ru-RU"/>
              </w:rPr>
              <w:t>3</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Calibri"/>
                <w:sz w:val="18"/>
                <w:szCs w:val="18"/>
              </w:rPr>
              <w:t>ոսպ, ամբողջական</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AD123C" w:rsidRDefault="00AD123C" w:rsidP="00052650">
            <w:pPr>
              <w:jc w:val="center"/>
              <w:rPr>
                <w:rFonts w:ascii="GHEA Grapalat" w:hAnsi="GHEA Grapalat"/>
                <w:sz w:val="20"/>
              </w:rPr>
            </w:pPr>
            <w:r>
              <w:rPr>
                <w:rFonts w:ascii="GHEA Grapalat" w:hAnsi="GHEA Grapalat"/>
                <w:sz w:val="20"/>
              </w:rPr>
              <w:t>5</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03211300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Calibri"/>
                <w:sz w:val="18"/>
                <w:szCs w:val="18"/>
              </w:rPr>
              <w:t>Մաքրած բրինձ</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AD123C" w:rsidRDefault="00AD123C" w:rsidP="00052650">
            <w:pPr>
              <w:jc w:val="center"/>
              <w:rPr>
                <w:rFonts w:ascii="GHEA Grapalat" w:hAnsi="GHEA Grapalat"/>
                <w:sz w:val="20"/>
              </w:rPr>
            </w:pPr>
            <w:r>
              <w:rPr>
                <w:rFonts w:ascii="GHEA Grapalat" w:hAnsi="GHEA Grapalat"/>
                <w:sz w:val="20"/>
              </w:rPr>
              <w:t>6</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15616000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Sylfaen"/>
                <w:sz w:val="18"/>
                <w:szCs w:val="18"/>
              </w:rPr>
              <w:t>հնդկաձավար</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AD123C" w:rsidRDefault="00AD123C" w:rsidP="00052650">
            <w:pPr>
              <w:jc w:val="center"/>
              <w:rPr>
                <w:rFonts w:ascii="GHEA Grapalat" w:hAnsi="GHEA Grapalat"/>
                <w:sz w:val="20"/>
              </w:rPr>
            </w:pPr>
            <w:r>
              <w:rPr>
                <w:rFonts w:ascii="GHEA Grapalat" w:hAnsi="GHEA Grapalat"/>
                <w:sz w:val="20"/>
              </w:rPr>
              <w:t>7</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814300">
              <w:rPr>
                <w:rFonts w:ascii="GHEA Grapalat" w:hAnsi="GHEA Grapalat"/>
                <w:sz w:val="20"/>
              </w:rPr>
              <w:t>15313000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Pr>
                <w:rFonts w:ascii="GHEA Grapalat" w:hAnsi="GHEA Grapalat"/>
                <w:sz w:val="18"/>
                <w:szCs w:val="18"/>
              </w:rPr>
              <w:t xml:space="preserve">Կարտոֆիլ </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1C5AA6">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AD123C" w:rsidP="00052650">
            <w:pPr>
              <w:jc w:val="center"/>
              <w:rPr>
                <w:rFonts w:ascii="GHEA Grapalat" w:hAnsi="GHEA Grapalat"/>
                <w:sz w:val="20"/>
              </w:rPr>
            </w:pPr>
            <w:r>
              <w:rPr>
                <w:rFonts w:ascii="GHEA Grapalat" w:hAnsi="GHEA Grapalat"/>
                <w:sz w:val="20"/>
              </w:rPr>
              <w:t>8</w:t>
            </w:r>
          </w:p>
        </w:tc>
        <w:tc>
          <w:tcPr>
            <w:tcW w:w="1668" w:type="dxa"/>
            <w:tcBorders>
              <w:top w:val="single" w:sz="4" w:space="0" w:color="auto"/>
              <w:left w:val="single" w:sz="4" w:space="0" w:color="auto"/>
              <w:bottom w:val="single" w:sz="4" w:space="0" w:color="auto"/>
              <w:right w:val="single" w:sz="4" w:space="0" w:color="auto"/>
            </w:tcBorders>
          </w:tcPr>
          <w:p w:rsidR="00052650" w:rsidRDefault="00052650" w:rsidP="00052650">
            <w:pPr>
              <w:jc w:val="center"/>
            </w:pPr>
            <w:r w:rsidRPr="009A1A98">
              <w:rPr>
                <w:rFonts w:ascii="GHEA Grapalat" w:hAnsi="GHEA Grapalat"/>
                <w:sz w:val="20"/>
              </w:rPr>
              <w:t>15821500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spacing w:line="360" w:lineRule="auto"/>
              <w:jc w:val="center"/>
              <w:rPr>
                <w:rFonts w:ascii="GHEA Grapalat" w:hAnsi="GHEA Grapalat"/>
                <w:sz w:val="18"/>
                <w:szCs w:val="18"/>
                <w:lang w:val="af-ZA"/>
              </w:rPr>
            </w:pPr>
            <w:r>
              <w:rPr>
                <w:rFonts w:ascii="GHEA Grapalat" w:hAnsi="GHEA Grapalat"/>
                <w:sz w:val="18"/>
                <w:szCs w:val="18"/>
                <w:lang w:val="af-ZA"/>
              </w:rPr>
              <w:t xml:space="preserve">Թխվածքաբլիթ /Գրանդ Քենդի/ </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AD123C" w:rsidP="00052650">
            <w:pPr>
              <w:jc w:val="center"/>
              <w:rPr>
                <w:rFonts w:ascii="GHEA Grapalat" w:hAnsi="GHEA Grapalat"/>
                <w:sz w:val="20"/>
              </w:rPr>
            </w:pPr>
            <w:r>
              <w:rPr>
                <w:rFonts w:ascii="GHEA Grapalat" w:hAnsi="GHEA Grapalat"/>
                <w:sz w:val="20"/>
              </w:rPr>
              <w:t>9</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814300">
              <w:rPr>
                <w:rFonts w:ascii="GHEA Grapalat" w:hAnsi="GHEA Grapalat"/>
                <w:sz w:val="20"/>
              </w:rPr>
              <w:t>15112160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cs="Sylfaen"/>
                <w:sz w:val="18"/>
                <w:szCs w:val="18"/>
                <w:lang w:val="hy-AM"/>
              </w:rPr>
              <w:t>հավի</w:t>
            </w:r>
            <w:r w:rsidRPr="00BF494E">
              <w:rPr>
                <w:rFonts w:ascii="GHEA Grapalat" w:hAnsi="GHEA Grapalat" w:cs="Arial LatArm"/>
                <w:sz w:val="18"/>
                <w:szCs w:val="18"/>
                <w:lang w:val="hy-AM"/>
              </w:rPr>
              <w:t xml:space="preserve"> </w:t>
            </w:r>
            <w:r w:rsidRPr="00BF494E">
              <w:rPr>
                <w:rFonts w:ascii="GHEA Grapalat" w:hAnsi="GHEA Grapalat" w:cs="Sylfaen"/>
                <w:sz w:val="18"/>
                <w:szCs w:val="18"/>
              </w:rPr>
              <w:t>կրծքամիս</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AD123C">
            <w:pPr>
              <w:jc w:val="center"/>
              <w:rPr>
                <w:rFonts w:ascii="GHEA Grapalat" w:hAnsi="GHEA Grapalat"/>
                <w:sz w:val="20"/>
              </w:rPr>
            </w:pPr>
            <w:r>
              <w:rPr>
                <w:rFonts w:ascii="GHEA Grapalat" w:hAnsi="GHEA Grapalat"/>
                <w:sz w:val="20"/>
              </w:rPr>
              <w:t>1</w:t>
            </w:r>
            <w:r w:rsidR="00AD123C">
              <w:rPr>
                <w:rFonts w:ascii="GHEA Grapalat" w:hAnsi="GHEA Grapalat"/>
                <w:sz w:val="20"/>
              </w:rPr>
              <w:t>0</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052650" w:rsidRDefault="00052650" w:rsidP="00052650">
            <w:pPr>
              <w:jc w:val="center"/>
              <w:rPr>
                <w:rFonts w:ascii="GHEA Grapalat" w:hAnsi="GHEA Grapalat" w:cs="Calibri"/>
                <w:color w:val="000000"/>
                <w:sz w:val="20"/>
                <w:szCs w:val="20"/>
              </w:rPr>
            </w:pPr>
            <w:r>
              <w:rPr>
                <w:rFonts w:ascii="GHEA Grapalat" w:hAnsi="GHEA Grapalat" w:cs="Calibri"/>
                <w:color w:val="000000"/>
                <w:sz w:val="20"/>
                <w:szCs w:val="20"/>
              </w:rPr>
              <w:t>15617000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spacing w:line="360" w:lineRule="auto"/>
              <w:jc w:val="center"/>
              <w:rPr>
                <w:rFonts w:ascii="GHEA Grapalat" w:hAnsi="GHEA Grapalat"/>
                <w:sz w:val="18"/>
                <w:szCs w:val="18"/>
                <w:lang w:val="af-ZA"/>
              </w:rPr>
            </w:pPr>
            <w:r>
              <w:rPr>
                <w:rFonts w:ascii="GHEA Grapalat" w:hAnsi="GHEA Grapalat"/>
                <w:sz w:val="18"/>
                <w:szCs w:val="18"/>
                <w:lang w:val="af-ZA"/>
              </w:rPr>
              <w:t>ցորենաձավար</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AD123C" w:rsidP="00052650">
            <w:pPr>
              <w:jc w:val="center"/>
              <w:rPr>
                <w:rFonts w:ascii="GHEA Grapalat" w:hAnsi="GHEA Grapalat"/>
                <w:sz w:val="20"/>
              </w:rPr>
            </w:pPr>
            <w:r>
              <w:rPr>
                <w:rFonts w:ascii="GHEA Grapalat" w:hAnsi="GHEA Grapalat"/>
                <w:sz w:val="20"/>
              </w:rPr>
              <w:t>11</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052650" w:rsidRDefault="00052650" w:rsidP="00052650">
            <w:pPr>
              <w:jc w:val="center"/>
              <w:rPr>
                <w:rFonts w:ascii="GHEA Grapalat" w:hAnsi="GHEA Grapalat" w:cs="Calibri"/>
                <w:color w:val="000000"/>
                <w:sz w:val="20"/>
                <w:szCs w:val="20"/>
              </w:rPr>
            </w:pPr>
            <w:r>
              <w:rPr>
                <w:rFonts w:ascii="GHEA Grapalat" w:hAnsi="GHEA Grapalat" w:cs="Calibri"/>
                <w:color w:val="000000"/>
                <w:sz w:val="20"/>
                <w:szCs w:val="20"/>
              </w:rPr>
              <w:t>15331154</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spacing w:line="360" w:lineRule="auto"/>
              <w:jc w:val="center"/>
              <w:rPr>
                <w:rFonts w:ascii="GHEA Grapalat" w:hAnsi="GHEA Grapalat"/>
                <w:sz w:val="18"/>
                <w:szCs w:val="18"/>
                <w:lang w:val="af-ZA"/>
              </w:rPr>
            </w:pPr>
            <w:r w:rsidRPr="00BF494E">
              <w:rPr>
                <w:rFonts w:ascii="GHEA Grapalat" w:hAnsi="GHEA Grapalat"/>
                <w:sz w:val="18"/>
                <w:szCs w:val="18"/>
                <w:lang w:val="af-ZA"/>
              </w:rPr>
              <w:t>Ոլոռ</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lang w:val="ru-RU"/>
        </w:rPr>
      </w:pPr>
    </w:p>
    <w:p w:rsidR="006E5207" w:rsidRDefault="006E5207" w:rsidP="006E5207">
      <w:pPr>
        <w:rPr>
          <w:rFonts w:ascii="GHEA Grapalat" w:hAnsi="GHEA Grapalat" w:cs="Sylfaen"/>
          <w:i/>
          <w:sz w:val="18"/>
          <w:szCs w:val="18"/>
          <w:lang w:val="pt-BR"/>
        </w:rPr>
      </w:pPr>
      <w:r w:rsidRPr="005F7428">
        <w:rPr>
          <w:rFonts w:ascii="GHEA Grapalat" w:hAnsi="GHEA Grapalat"/>
          <w:i/>
          <w:sz w:val="18"/>
          <w:szCs w:val="18"/>
          <w:lang w:val="ru-RU"/>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Default="006E5207" w:rsidP="006E5207">
      <w:pPr>
        <w:jc w:val="center"/>
        <w:rPr>
          <w:rFonts w:ascii="GHEA Grapalat" w:hAnsi="GHEA Grapalat"/>
          <w:sz w:val="20"/>
          <w:lang w:val="es-ES"/>
        </w:rPr>
      </w:pPr>
    </w:p>
    <w:p w:rsidR="0069073C" w:rsidRPr="003639FF" w:rsidRDefault="0069073C" w:rsidP="0069073C">
      <w:pPr>
        <w:ind w:firstLine="709"/>
        <w:jc w:val="both"/>
        <w:rPr>
          <w:rFonts w:ascii="GHEA Grapalat" w:hAnsi="GHEA Grapalat"/>
          <w:sz w:val="20"/>
          <w:lang w:val="pt-BR"/>
        </w:rPr>
      </w:pPr>
    </w:p>
    <w:p w:rsidR="001A28B0" w:rsidRPr="003639FF" w:rsidRDefault="001A28B0"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1A28B0" w:rsidRPr="003639FF" w:rsidRDefault="001A28B0" w:rsidP="0069073C">
      <w:pPr>
        <w:ind w:firstLine="709"/>
        <w:jc w:val="both"/>
        <w:rPr>
          <w:rFonts w:ascii="GHEA Grapalat" w:hAnsi="GHEA Grapalat"/>
          <w:sz w:val="20"/>
          <w:lang w:val="pt-BR"/>
        </w:rPr>
      </w:pPr>
    </w:p>
    <w:tbl>
      <w:tblPr>
        <w:tblW w:w="9645" w:type="dxa"/>
        <w:tblInd w:w="1845" w:type="dxa"/>
        <w:tblLayout w:type="fixed"/>
        <w:tblLook w:val="04A0" w:firstRow="1" w:lastRow="0" w:firstColumn="1" w:lastColumn="0" w:noHBand="0" w:noVBand="1"/>
      </w:tblPr>
      <w:tblGrid>
        <w:gridCol w:w="4539"/>
        <w:gridCol w:w="760"/>
        <w:gridCol w:w="4346"/>
      </w:tblGrid>
      <w:tr w:rsidR="001A28B0" w:rsidTr="001A28B0">
        <w:tc>
          <w:tcPr>
            <w:tcW w:w="4539" w:type="dxa"/>
          </w:tcPr>
          <w:p w:rsidR="001A28B0" w:rsidRDefault="001A28B0" w:rsidP="003639FF">
            <w:pPr>
              <w:jc w:val="center"/>
              <w:rPr>
                <w:rFonts w:ascii="GHEA Grapalat" w:hAnsi="GHEA Grapalat" w:cs="Sylfaen"/>
                <w:b/>
                <w:bCs/>
                <w:lang w:val="nb-NO"/>
              </w:rPr>
            </w:pPr>
            <w:r>
              <w:rPr>
                <w:rFonts w:ascii="GHEA Grapalat" w:hAnsi="GHEA Grapalat" w:cs="Sylfaen"/>
                <w:b/>
                <w:bCs/>
                <w:lang w:val="nb-NO"/>
              </w:rPr>
              <w:t>ԳՆՈՐԴ</w:t>
            </w:r>
          </w:p>
          <w:p w:rsidR="001A28B0" w:rsidRPr="00FA1819" w:rsidRDefault="001A28B0" w:rsidP="003639FF">
            <w:pPr>
              <w:spacing w:line="276" w:lineRule="auto"/>
              <w:rPr>
                <w:rFonts w:ascii="Sylfaen" w:hAnsi="Sylfaen" w:cs="Sylfaen"/>
                <w:color w:val="000000"/>
                <w:sz w:val="20"/>
                <w:szCs w:val="20"/>
                <w:lang w:val="hy-AM"/>
              </w:rPr>
            </w:pPr>
          </w:p>
          <w:p w:rsidR="001A28B0" w:rsidRPr="001A28B0" w:rsidRDefault="001A28B0" w:rsidP="003639FF">
            <w:pPr>
              <w:spacing w:line="276" w:lineRule="auto"/>
              <w:jc w:val="center"/>
              <w:rPr>
                <w:rFonts w:ascii="GHEA Grapalat" w:hAnsi="GHEA Grapalat" w:cs="Sylfaen"/>
                <w:sz w:val="20"/>
                <w:lang w:val="hy-AM"/>
              </w:rPr>
            </w:pPr>
            <w:r>
              <w:rPr>
                <w:rFonts w:ascii="GHEA Grapalat" w:hAnsi="GHEA Grapalat" w:cs="Sylfaen"/>
                <w:color w:val="000000"/>
                <w:sz w:val="20"/>
                <w:szCs w:val="20"/>
                <w:lang w:val="hy-AM"/>
              </w:rPr>
              <w:t>&lt;&lt;ՀՀ Արարատի մարզ</w:t>
            </w:r>
            <w:r w:rsidRPr="001A28B0">
              <w:rPr>
                <w:rFonts w:ascii="GHEA Grapalat" w:hAnsi="GHEA Grapalat" w:cs="Sylfaen"/>
                <w:color w:val="000000"/>
                <w:sz w:val="20"/>
                <w:szCs w:val="20"/>
                <w:lang w:val="hy-AM"/>
              </w:rPr>
              <w:t xml:space="preserve"> Գետազատի </w:t>
            </w:r>
            <w:r w:rsidRPr="0069073C">
              <w:rPr>
                <w:rFonts w:ascii="GHEA Grapalat" w:hAnsi="GHEA Grapalat" w:cs="Sylfaen"/>
                <w:color w:val="000000"/>
                <w:sz w:val="20"/>
                <w:szCs w:val="20"/>
                <w:lang w:val="hy-AM"/>
              </w:rPr>
              <w:t xml:space="preserve"> </w:t>
            </w:r>
            <w:r w:rsidRPr="001A28B0">
              <w:rPr>
                <w:rFonts w:ascii="GHEA Grapalat" w:hAnsi="GHEA Grapalat" w:cs="Sylfaen"/>
                <w:sz w:val="20"/>
                <w:lang w:val="hy-AM"/>
              </w:rPr>
              <w:t xml:space="preserve"> </w:t>
            </w:r>
          </w:p>
          <w:p w:rsidR="001A28B0" w:rsidRPr="0069073C" w:rsidRDefault="001A28B0" w:rsidP="003639FF">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միջն դպրոց&gt;&gt; ՊՈԱԿ</w:t>
            </w:r>
          </w:p>
          <w:p w:rsidR="001A28B0" w:rsidRPr="001A28B0" w:rsidRDefault="001A28B0" w:rsidP="003639FF">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Pr>
                <w:rFonts w:ascii="GHEA Grapalat" w:hAnsi="GHEA Grapalat" w:cs="Sylfaen"/>
                <w:sz w:val="20"/>
                <w:lang w:val="ru-RU"/>
              </w:rPr>
              <w:t>Գետազատ</w:t>
            </w:r>
            <w:r w:rsidRPr="001A28B0">
              <w:rPr>
                <w:rFonts w:ascii="GHEA Grapalat" w:hAnsi="GHEA Grapalat" w:cs="Sylfaen"/>
                <w:sz w:val="20"/>
                <w:lang w:val="nb-NO"/>
              </w:rPr>
              <w:t xml:space="preserve"> </w:t>
            </w:r>
            <w:r w:rsidRPr="0069073C">
              <w:rPr>
                <w:rFonts w:ascii="GHEA Grapalat" w:hAnsi="GHEA Grapalat" w:cs="Arial"/>
                <w:sz w:val="20"/>
                <w:lang w:val="hy-AM"/>
              </w:rPr>
              <w:t xml:space="preserve"> </w:t>
            </w:r>
            <w:r>
              <w:rPr>
                <w:rFonts w:ascii="GHEA Grapalat" w:hAnsi="GHEA Grapalat" w:cs="Sylfaen"/>
                <w:sz w:val="20"/>
                <w:lang w:val="ru-RU"/>
              </w:rPr>
              <w:t>Բաղրամյան</w:t>
            </w:r>
            <w:r w:rsidRPr="001A28B0">
              <w:rPr>
                <w:rFonts w:ascii="GHEA Grapalat" w:hAnsi="GHEA Grapalat" w:cs="Sylfaen"/>
                <w:sz w:val="20"/>
                <w:lang w:val="nb-NO"/>
              </w:rPr>
              <w:t xml:space="preserve"> 1/1</w:t>
            </w:r>
          </w:p>
          <w:p w:rsidR="001A28B0" w:rsidRPr="001A28B0" w:rsidRDefault="001A28B0" w:rsidP="003639FF">
            <w:pPr>
              <w:jc w:val="center"/>
              <w:rPr>
                <w:rFonts w:ascii="GHEA Grapalat" w:hAnsi="GHEA Grapalat" w:cs="Arial"/>
                <w:sz w:val="20"/>
                <w:lang w:val="hy-AM"/>
              </w:rPr>
            </w:pPr>
            <w:r w:rsidRPr="001A28B0">
              <w:rPr>
                <w:rFonts w:ascii="GHEA Grapalat" w:hAnsi="GHEA Grapalat" w:cs="Arial"/>
                <w:sz w:val="20"/>
                <w:lang w:val="hy-AM"/>
              </w:rPr>
              <w:t>ՀՎՀՀ-</w:t>
            </w:r>
            <w:r w:rsidRPr="001A28B0">
              <w:rPr>
                <w:rFonts w:ascii="GHEA Grapalat" w:hAnsi="GHEA Grapalat"/>
                <w:sz w:val="20"/>
                <w:szCs w:val="20"/>
                <w:lang w:val="hy-AM"/>
              </w:rPr>
              <w:t>04207253</w:t>
            </w:r>
          </w:p>
          <w:p w:rsidR="001A28B0" w:rsidRPr="004F65C9" w:rsidRDefault="004F65C9" w:rsidP="003639FF">
            <w:pPr>
              <w:jc w:val="center"/>
              <w:rPr>
                <w:rFonts w:ascii="GHEA Grapalat" w:hAnsi="GHEA Grapalat"/>
                <w:sz w:val="20"/>
                <w:szCs w:val="20"/>
                <w:lang w:val="nb-NO"/>
              </w:rPr>
            </w:pPr>
            <w:r w:rsidRPr="004F65C9">
              <w:rPr>
                <w:rFonts w:ascii="GHEA Grapalat" w:hAnsi="GHEA Grapalat"/>
                <w:sz w:val="20"/>
                <w:szCs w:val="20"/>
                <w:shd w:val="clear" w:color="auto" w:fill="FFFFFF"/>
                <w:lang w:val="hy-AM" w:eastAsia="ru-RU"/>
              </w:rPr>
              <w:t>ՀՀ ՖՆ գործառնական վարչություն</w:t>
            </w:r>
          </w:p>
          <w:p w:rsidR="001A28B0" w:rsidRPr="004F65C9" w:rsidRDefault="001A28B0" w:rsidP="003639FF">
            <w:pPr>
              <w:spacing w:line="276" w:lineRule="auto"/>
              <w:jc w:val="center"/>
              <w:rPr>
                <w:rFonts w:ascii="GHEA Grapalat" w:hAnsi="GHEA Grapalat"/>
                <w:sz w:val="20"/>
                <w:lang w:val="hy-AM"/>
              </w:rPr>
            </w:pPr>
            <w:r w:rsidRPr="001A28B0">
              <w:rPr>
                <w:rFonts w:ascii="GHEA Grapalat" w:hAnsi="GHEA Grapalat"/>
                <w:sz w:val="20"/>
                <w:szCs w:val="20"/>
                <w:lang w:val="hy-AM"/>
              </w:rPr>
              <w:t>Հ/Հ-</w:t>
            </w:r>
            <w:r w:rsidR="004F65C9" w:rsidRPr="004F65C9">
              <w:rPr>
                <w:rFonts w:ascii="GHEA Grapalat" w:hAnsi="GHEA Grapalat"/>
                <w:sz w:val="20"/>
                <w:szCs w:val="20"/>
                <w:lang w:val="hy-AM"/>
              </w:rPr>
              <w:t>900418000254</w:t>
            </w:r>
          </w:p>
          <w:p w:rsidR="001A28B0" w:rsidRPr="0069073C" w:rsidRDefault="001A28B0" w:rsidP="003639FF">
            <w:pPr>
              <w:spacing w:line="276" w:lineRule="auto"/>
              <w:rPr>
                <w:rFonts w:ascii="Sylfaen" w:hAnsi="Sylfaen"/>
                <w:color w:val="000000"/>
                <w:sz w:val="20"/>
                <w:szCs w:val="20"/>
                <w:lang w:val="hy-AM"/>
              </w:rPr>
            </w:pPr>
          </w:p>
          <w:p w:rsidR="001A28B0" w:rsidRPr="0069073C" w:rsidRDefault="001A28B0" w:rsidP="003639FF">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1A28B0">
              <w:rPr>
                <w:rFonts w:ascii="GHEA Grapalat" w:hAnsi="GHEA Grapalat"/>
                <w:color w:val="000000"/>
                <w:sz w:val="20"/>
                <w:szCs w:val="20"/>
                <w:lang w:val="hy-AM"/>
              </w:rPr>
              <w:t>Լ.Գեղամ</w:t>
            </w:r>
            <w:r w:rsidRPr="0069073C">
              <w:rPr>
                <w:rFonts w:ascii="GHEA Grapalat" w:hAnsi="GHEA Grapalat"/>
                <w:color w:val="000000"/>
                <w:sz w:val="20"/>
                <w:szCs w:val="20"/>
                <w:lang w:val="hy-AM"/>
              </w:rPr>
              <w:t>յան</w:t>
            </w:r>
          </w:p>
          <w:p w:rsidR="001A28B0" w:rsidRPr="0069073C" w:rsidRDefault="001A28B0" w:rsidP="003639FF">
            <w:pPr>
              <w:jc w:val="center"/>
              <w:rPr>
                <w:rFonts w:ascii="GHEA Grapalat" w:hAnsi="GHEA Grapalat"/>
                <w:lang w:val="hy-AM"/>
              </w:rPr>
            </w:pPr>
            <w:r w:rsidRPr="0069073C">
              <w:rPr>
                <w:rFonts w:ascii="GHEA Grapalat" w:hAnsi="GHEA Grapalat"/>
                <w:lang w:val="hy-AM"/>
              </w:rPr>
              <w:t>---------------------------------</w:t>
            </w:r>
          </w:p>
          <w:p w:rsidR="001A28B0" w:rsidRPr="0069073C" w:rsidRDefault="001A28B0" w:rsidP="003639FF">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1A28B0" w:rsidRDefault="001A28B0" w:rsidP="003639FF">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1A28B0" w:rsidRDefault="001A28B0" w:rsidP="003639FF">
            <w:pPr>
              <w:jc w:val="center"/>
              <w:rPr>
                <w:rFonts w:ascii="GHEA Grapalat" w:hAnsi="GHEA Grapalat"/>
                <w:lang w:val="hy-AM"/>
              </w:rPr>
            </w:pPr>
          </w:p>
        </w:tc>
        <w:tc>
          <w:tcPr>
            <w:tcW w:w="4346" w:type="dxa"/>
          </w:tcPr>
          <w:p w:rsidR="001A28B0" w:rsidRDefault="001A28B0" w:rsidP="003639FF">
            <w:pPr>
              <w:jc w:val="center"/>
              <w:rPr>
                <w:rFonts w:ascii="GHEA Grapalat" w:hAnsi="GHEA Grapalat" w:cs="Sylfaen"/>
                <w:b/>
                <w:bCs/>
                <w:lang w:val="hy-AM"/>
              </w:rPr>
            </w:pPr>
            <w:r>
              <w:rPr>
                <w:rFonts w:ascii="GHEA Grapalat" w:hAnsi="GHEA Grapalat" w:cs="Sylfaen"/>
                <w:b/>
                <w:bCs/>
                <w:lang w:val="hy-AM"/>
              </w:rPr>
              <w:t>ՎԱՃԱՌՈՂ</w:t>
            </w:r>
          </w:p>
          <w:p w:rsidR="001A28B0" w:rsidRDefault="001A28B0" w:rsidP="003639FF">
            <w:pPr>
              <w:jc w:val="center"/>
              <w:rPr>
                <w:rFonts w:ascii="GHEA Grapalat" w:hAnsi="GHEA Grapalat"/>
                <w:lang w:val="hy-AM"/>
              </w:rPr>
            </w:pPr>
          </w:p>
          <w:p w:rsidR="001A28B0" w:rsidRDefault="001A28B0" w:rsidP="003639FF">
            <w:pPr>
              <w:jc w:val="center"/>
              <w:rPr>
                <w:rFonts w:ascii="GHEA Grapalat" w:hAnsi="GHEA Grapalat"/>
                <w:lang w:val="hy-AM"/>
              </w:rPr>
            </w:pPr>
          </w:p>
          <w:p w:rsidR="001A28B0" w:rsidRDefault="001A28B0" w:rsidP="003639FF">
            <w:pPr>
              <w:jc w:val="center"/>
              <w:rPr>
                <w:rFonts w:ascii="GHEA Grapalat" w:hAnsi="GHEA Grapalat"/>
                <w:lang w:val="ru-RU"/>
              </w:rPr>
            </w:pPr>
          </w:p>
          <w:p w:rsidR="001A28B0" w:rsidRDefault="001A28B0" w:rsidP="003639FF">
            <w:pPr>
              <w:jc w:val="center"/>
              <w:rPr>
                <w:rFonts w:ascii="GHEA Grapalat" w:hAnsi="GHEA Grapalat"/>
                <w:lang w:val="ru-RU"/>
              </w:rPr>
            </w:pPr>
          </w:p>
          <w:p w:rsidR="001A28B0" w:rsidRDefault="001A28B0" w:rsidP="003639FF">
            <w:pPr>
              <w:jc w:val="center"/>
              <w:rPr>
                <w:rFonts w:ascii="GHEA Grapalat" w:hAnsi="GHEA Grapalat"/>
                <w:lang w:val="ru-RU"/>
              </w:rPr>
            </w:pPr>
          </w:p>
          <w:p w:rsidR="001A28B0" w:rsidRDefault="001A28B0" w:rsidP="003639FF">
            <w:pPr>
              <w:jc w:val="center"/>
              <w:rPr>
                <w:rFonts w:ascii="GHEA Grapalat" w:hAnsi="GHEA Grapalat"/>
                <w:lang w:val="ru-RU"/>
              </w:rPr>
            </w:pPr>
          </w:p>
          <w:p w:rsidR="001A28B0" w:rsidRDefault="001A28B0" w:rsidP="003639FF">
            <w:pPr>
              <w:rPr>
                <w:rFonts w:ascii="GHEA Grapalat" w:hAnsi="GHEA Grapalat"/>
                <w:lang w:val="ru-RU"/>
              </w:rPr>
            </w:pPr>
          </w:p>
          <w:p w:rsidR="001A28B0" w:rsidRDefault="001A28B0" w:rsidP="003639FF">
            <w:pPr>
              <w:jc w:val="center"/>
              <w:rPr>
                <w:rFonts w:ascii="GHEA Grapalat" w:hAnsi="GHEA Grapalat"/>
                <w:lang w:val="ru-RU"/>
              </w:rPr>
            </w:pPr>
          </w:p>
          <w:p w:rsidR="001A28B0" w:rsidRDefault="001A28B0" w:rsidP="003639FF">
            <w:pPr>
              <w:jc w:val="center"/>
              <w:rPr>
                <w:rFonts w:ascii="GHEA Grapalat" w:hAnsi="GHEA Grapalat"/>
                <w:lang w:val="hy-AM"/>
              </w:rPr>
            </w:pPr>
            <w:r>
              <w:rPr>
                <w:rFonts w:ascii="GHEA Grapalat" w:hAnsi="GHEA Grapalat"/>
                <w:lang w:val="hy-AM"/>
              </w:rPr>
              <w:t>---------------------------------</w:t>
            </w:r>
          </w:p>
          <w:p w:rsidR="001A28B0" w:rsidRDefault="001A28B0" w:rsidP="003639FF">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1A28B0" w:rsidRDefault="001A28B0" w:rsidP="003639FF">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right"/>
        <w:rPr>
          <w:rFonts w:ascii="GHEA Grapalat" w:hAnsi="GHEA Grapalat"/>
          <w:sz w:val="20"/>
          <w:lang w:val="es-ES"/>
        </w:rPr>
      </w:pPr>
    </w:p>
    <w:p w:rsidR="006E5207" w:rsidRDefault="006E5207" w:rsidP="006E5207">
      <w:pPr>
        <w:rPr>
          <w:rFonts w:ascii="GHEA Grapalat" w:hAnsi="GHEA Grapalat"/>
          <w:sz w:val="20"/>
          <w:lang w:val="ru-RU"/>
        </w:rPr>
        <w:sectPr w:rsidR="006E5207" w:rsidSect="006E5207">
          <w:footnotePr>
            <w:pos w:val="beneathText"/>
          </w:footnotePr>
          <w:pgSz w:w="16838" w:h="11906" w:orient="landscape"/>
          <w:pgMar w:top="662"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1C5AA6" w:rsidTr="006E5207">
        <w:trPr>
          <w:tblCellSpacing w:w="7" w:type="dxa"/>
          <w:jc w:val="center"/>
        </w:trPr>
        <w:tc>
          <w:tcPr>
            <w:tcW w:w="0" w:type="auto"/>
            <w:vAlign w:val="center"/>
            <w:hideMark/>
          </w:tcPr>
          <w:p w:rsidR="006E5207" w:rsidRDefault="006E5207">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af6"/>
        <w:spacing w:after="0" w:line="240" w:lineRule="auto"/>
        <w:ind w:firstLine="0"/>
        <w:jc w:val="center"/>
        <w:rPr>
          <w:rFonts w:cs="Times New Roman"/>
          <w:b/>
          <w:bCs/>
          <w:iCs/>
          <w:sz w:val="20"/>
          <w:szCs w:val="20"/>
          <w:lang w:val="es-ES"/>
        </w:rPr>
      </w:pPr>
    </w:p>
    <w:p w:rsidR="006E5207" w:rsidRDefault="006E5207" w:rsidP="006E5207">
      <w:pPr>
        <w:pStyle w:val="af6"/>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af6"/>
        <w:spacing w:after="0" w:line="240" w:lineRule="auto"/>
        <w:ind w:firstLine="0"/>
        <w:rPr>
          <w:rFonts w:cs="Times New Roman"/>
          <w:i w:val="0"/>
          <w:iCs/>
          <w:sz w:val="20"/>
          <w:lang w:val="es-ES"/>
        </w:rPr>
      </w:pP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կողմը  </w:t>
      </w:r>
      <w:r>
        <w:rPr>
          <w:rFonts w:ascii="GHEA Grapalat" w:hAnsi="GHEA Grapalat"/>
          <w:iCs/>
          <w:color w:val="000000"/>
          <w:sz w:val="21"/>
          <w:szCs w:val="21"/>
        </w:rPr>
        <w:t>մատակարարել</w:t>
      </w:r>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r>
        <w:rPr>
          <w:rFonts w:ascii="GHEA Grapalat" w:hAnsi="GHEA Grapalat" w:cs="Sylfaen"/>
          <w:bCs/>
          <w:sz w:val="18"/>
          <w:szCs w:val="18"/>
        </w:rPr>
        <w:t>պայմանագրի</w:t>
      </w:r>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հայտը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238" w:rsidRDefault="00B87238" w:rsidP="006E5207">
      <w:r>
        <w:separator/>
      </w:r>
    </w:p>
  </w:endnote>
  <w:endnote w:type="continuationSeparator" w:id="0">
    <w:p w:rsidR="00B87238" w:rsidRDefault="00B87238"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238" w:rsidRDefault="00B87238" w:rsidP="006E5207">
      <w:r>
        <w:separator/>
      </w:r>
    </w:p>
  </w:footnote>
  <w:footnote w:type="continuationSeparator" w:id="0">
    <w:p w:rsidR="00B87238" w:rsidRDefault="00B87238" w:rsidP="006E5207">
      <w:r>
        <w:continuationSeparator/>
      </w:r>
    </w:p>
  </w:footnote>
  <w:footnote w:id="1">
    <w:p w:rsidR="001C5AA6" w:rsidRPr="00D45C73" w:rsidRDefault="001C5AA6"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1C5AA6" w:rsidRDefault="001C5AA6"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1C5AA6" w:rsidRDefault="001C5AA6"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1C5AA6" w:rsidRDefault="001C5AA6"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1C5AA6" w:rsidRDefault="001C5AA6"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1C5AA6" w:rsidRDefault="001C5AA6"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1C5AA6" w:rsidRDefault="001C5AA6"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2">
    <w:p w:rsidR="001C5AA6" w:rsidRDefault="001C5AA6"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3">
    <w:p w:rsidR="001C5AA6" w:rsidRDefault="001C5AA6"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1C5AA6" w:rsidRDefault="001C5AA6"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1C5AA6" w:rsidRDefault="001C5AA6"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1C5AA6" w:rsidRDefault="001C5AA6" w:rsidP="006E5207">
      <w:pPr>
        <w:pStyle w:val="a6"/>
        <w:rPr>
          <w:rFonts w:ascii="Times New Roman" w:hAnsi="Times New Roman"/>
          <w:vertAlign w:val="superscript"/>
          <w:lang w:val="en-US"/>
        </w:rPr>
      </w:pPr>
    </w:p>
  </w:footnote>
  <w:footnote w:id="5">
    <w:p w:rsidR="001C5AA6" w:rsidRDefault="001C5AA6"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1C5AA6" w:rsidRDefault="001C5AA6"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1C5AA6" w:rsidRDefault="001C5AA6"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1C5AA6" w:rsidRDefault="001C5AA6" w:rsidP="006E5207">
      <w:pPr>
        <w:jc w:val="both"/>
        <w:rPr>
          <w:del w:id="10"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1C5AA6" w:rsidRDefault="001C5AA6"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1C5AA6" w:rsidRDefault="001C5AA6"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1C5AA6" w:rsidRDefault="001C5AA6" w:rsidP="006E5207">
      <w:pPr>
        <w:pStyle w:val="a6"/>
        <w:rPr>
          <w:del w:id="12" w:author="User" w:date="2019-05-26T09:57:00Z"/>
          <w:i/>
          <w:lang w:val="af-ZA"/>
        </w:rPr>
      </w:pPr>
    </w:p>
  </w:footnote>
  <w:footnote w:id="9">
    <w:p w:rsidR="001C5AA6" w:rsidRPr="0069073C" w:rsidRDefault="001C5AA6" w:rsidP="006E5207">
      <w:pPr>
        <w:pStyle w:val="a6"/>
        <w:rPr>
          <w:del w:id="13"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1C5AA6" w:rsidRPr="0069073C" w:rsidRDefault="001C5AA6" w:rsidP="006E5207">
      <w:pPr>
        <w:pStyle w:val="a6"/>
        <w:jc w:val="both"/>
        <w:rPr>
          <w:del w:id="14"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1C5AA6" w:rsidRDefault="001C5AA6" w:rsidP="006E5207">
      <w:pPr>
        <w:pStyle w:val="a6"/>
        <w:rPr>
          <w:del w:id="15"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1C5AA6" w:rsidRPr="0069073C" w:rsidRDefault="001C5AA6"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1C5AA6" w:rsidRPr="0069073C" w:rsidRDefault="001C5AA6" w:rsidP="006E5207">
      <w:pPr>
        <w:pStyle w:val="a6"/>
        <w:jc w:val="both"/>
        <w:rPr>
          <w:del w:id="16"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1C5AA6" w:rsidRDefault="001C5AA6" w:rsidP="006E5207">
      <w:pPr>
        <w:pStyle w:val="a6"/>
        <w:jc w:val="both"/>
        <w:rPr>
          <w:del w:id="17"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1C5AA6" w:rsidRPr="0069073C" w:rsidRDefault="001C5AA6" w:rsidP="006E5207">
      <w:pPr>
        <w:pStyle w:val="a6"/>
        <w:jc w:val="both"/>
        <w:rPr>
          <w:del w:id="18"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1C5AA6" w:rsidRPr="0069073C" w:rsidRDefault="001C5AA6" w:rsidP="006E5207">
      <w:pPr>
        <w:pStyle w:val="a6"/>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1C5AA6" w:rsidRPr="00FA1819" w:rsidRDefault="001C5AA6">
      <w:pPr>
        <w:rPr>
          <w:lang w:val="hy-AM"/>
        </w:rPr>
      </w:pPr>
    </w:p>
    <w:p w:rsidR="001C5AA6" w:rsidRPr="006E5207" w:rsidRDefault="001C5AA6"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52650"/>
    <w:rsid w:val="000627CC"/>
    <w:rsid w:val="00065381"/>
    <w:rsid w:val="0009506F"/>
    <w:rsid w:val="000A4DFB"/>
    <w:rsid w:val="0016164F"/>
    <w:rsid w:val="0018201B"/>
    <w:rsid w:val="001A28B0"/>
    <w:rsid w:val="001C5AA6"/>
    <w:rsid w:val="001E4C61"/>
    <w:rsid w:val="002811E6"/>
    <w:rsid w:val="00336955"/>
    <w:rsid w:val="003639FF"/>
    <w:rsid w:val="0037239D"/>
    <w:rsid w:val="004564E8"/>
    <w:rsid w:val="004F65C9"/>
    <w:rsid w:val="00520A8D"/>
    <w:rsid w:val="00521ECD"/>
    <w:rsid w:val="00547E00"/>
    <w:rsid w:val="00594F4D"/>
    <w:rsid w:val="005F7428"/>
    <w:rsid w:val="00633EB5"/>
    <w:rsid w:val="00667711"/>
    <w:rsid w:val="00673769"/>
    <w:rsid w:val="006850DE"/>
    <w:rsid w:val="0069073C"/>
    <w:rsid w:val="006B258B"/>
    <w:rsid w:val="006E5207"/>
    <w:rsid w:val="006E7861"/>
    <w:rsid w:val="00801D47"/>
    <w:rsid w:val="00814300"/>
    <w:rsid w:val="00823F0D"/>
    <w:rsid w:val="00841731"/>
    <w:rsid w:val="00883550"/>
    <w:rsid w:val="008A4B52"/>
    <w:rsid w:val="009267B8"/>
    <w:rsid w:val="0097102F"/>
    <w:rsid w:val="009A04FC"/>
    <w:rsid w:val="00A85D9B"/>
    <w:rsid w:val="00AB04E9"/>
    <w:rsid w:val="00AD123C"/>
    <w:rsid w:val="00B001A1"/>
    <w:rsid w:val="00B06D61"/>
    <w:rsid w:val="00B60A5F"/>
    <w:rsid w:val="00B87238"/>
    <w:rsid w:val="00BF494E"/>
    <w:rsid w:val="00C210F9"/>
    <w:rsid w:val="00C928C0"/>
    <w:rsid w:val="00CE5475"/>
    <w:rsid w:val="00D45C73"/>
    <w:rsid w:val="00D56A83"/>
    <w:rsid w:val="00E375AE"/>
    <w:rsid w:val="00E62C75"/>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15855">
      <w:bodyDiv w:val="1"/>
      <w:marLeft w:val="0"/>
      <w:marRight w:val="0"/>
      <w:marTop w:val="0"/>
      <w:marBottom w:val="0"/>
      <w:divBdr>
        <w:top w:val="none" w:sz="0" w:space="0" w:color="auto"/>
        <w:left w:val="none" w:sz="0" w:space="0" w:color="auto"/>
        <w:bottom w:val="none" w:sz="0" w:space="0" w:color="auto"/>
        <w:right w:val="none" w:sz="0" w:space="0" w:color="auto"/>
      </w:divBdr>
    </w:div>
    <w:div w:id="548688378">
      <w:bodyDiv w:val="1"/>
      <w:marLeft w:val="0"/>
      <w:marRight w:val="0"/>
      <w:marTop w:val="0"/>
      <w:marBottom w:val="0"/>
      <w:divBdr>
        <w:top w:val="none" w:sz="0" w:space="0" w:color="auto"/>
        <w:left w:val="none" w:sz="0" w:space="0" w:color="auto"/>
        <w:bottom w:val="none" w:sz="0" w:space="0" w:color="auto"/>
        <w:right w:val="none" w:sz="0" w:space="0" w:color="auto"/>
      </w:divBdr>
    </w:div>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1A416-ECAC-429B-8EDD-4A6C81B0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19890</Words>
  <Characters>113379</Characters>
  <Application>Microsoft Office Word</Application>
  <DocSecurity>0</DocSecurity>
  <Lines>944</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2019-11-05T16:22:00Z</dcterms:created>
  <dcterms:modified xsi:type="dcterms:W3CDTF">2019-12-11T16:39:00Z</dcterms:modified>
</cp:coreProperties>
</file>